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C25F12" w14:textId="77777777" w:rsidR="00826B7B" w:rsidRDefault="00826B7B" w:rsidP="006C2343">
      <w:pPr>
        <w:pStyle w:val="Titul2"/>
      </w:pPr>
    </w:p>
    <w:p w14:paraId="05C613BA" w14:textId="77777777" w:rsidR="0035531B" w:rsidRPr="000719BB" w:rsidRDefault="0035531B" w:rsidP="0035531B">
      <w:pPr>
        <w:pStyle w:val="Titul2"/>
      </w:pPr>
      <w:r>
        <w:t>Díl 1</w:t>
      </w:r>
    </w:p>
    <w:p w14:paraId="1AEF8669"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72043AB1" w14:textId="77777777" w:rsidR="00AD0C7B" w:rsidRDefault="00AD0C7B" w:rsidP="00AD0C7B">
      <w:pPr>
        <w:pStyle w:val="Titul2"/>
      </w:pPr>
    </w:p>
    <w:p w14:paraId="274C7C42" w14:textId="77777777" w:rsidR="0035531B" w:rsidRDefault="0035531B" w:rsidP="00AD0C7B">
      <w:pPr>
        <w:pStyle w:val="Titul2"/>
      </w:pPr>
      <w:r>
        <w:t>Část 2</w:t>
      </w:r>
    </w:p>
    <w:p w14:paraId="3C47AF71" w14:textId="77777777" w:rsidR="00AD0C7B" w:rsidRPr="00316901" w:rsidRDefault="0035531B" w:rsidP="006C2343">
      <w:pPr>
        <w:pStyle w:val="Titul1"/>
        <w:rPr>
          <w:caps w:val="0"/>
          <w:sz w:val="48"/>
        </w:rPr>
      </w:pPr>
      <w:r w:rsidRPr="00316901">
        <w:rPr>
          <w:caps w:val="0"/>
          <w:sz w:val="48"/>
        </w:rPr>
        <w:t>Pokyny pro dodavatele</w:t>
      </w:r>
    </w:p>
    <w:p w14:paraId="33942D4F" w14:textId="77777777" w:rsidR="0076241C" w:rsidRDefault="0076241C" w:rsidP="00EB46E5">
      <w:pPr>
        <w:pStyle w:val="Titul2"/>
        <w:rPr>
          <w:highlight w:val="green"/>
        </w:rPr>
      </w:pPr>
    </w:p>
    <w:p w14:paraId="385793D8" w14:textId="6428983B" w:rsidR="00A0152D" w:rsidRPr="005B4317" w:rsidRDefault="00A0152D" w:rsidP="00A0152D">
      <w:pPr>
        <w:pStyle w:val="Titul2"/>
        <w:jc w:val="center"/>
      </w:pPr>
      <w:r w:rsidRPr="005B4317">
        <w:t>Geodetické podklady pro projekt stavby</w:t>
      </w:r>
    </w:p>
    <w:p w14:paraId="569B0770" w14:textId="658EC01A" w:rsidR="0035531B" w:rsidRDefault="00A0152D" w:rsidP="00A0152D">
      <w:pPr>
        <w:pStyle w:val="Titul2"/>
        <w:jc w:val="center"/>
      </w:pPr>
      <w:r w:rsidRPr="005B4317">
        <w:t>„RS 1 VRT Velká Bíteš – Brno“</w:t>
      </w:r>
    </w:p>
    <w:p w14:paraId="129CAF8B" w14:textId="77777777" w:rsidR="00A0152D" w:rsidRDefault="00A0152D" w:rsidP="000E125F">
      <w:pPr>
        <w:pStyle w:val="Text1-1"/>
        <w:numPr>
          <w:ilvl w:val="0"/>
          <w:numId w:val="0"/>
        </w:numPr>
        <w:tabs>
          <w:tab w:val="left" w:pos="708"/>
        </w:tabs>
        <w:ind w:left="737" w:hanging="737"/>
      </w:pPr>
    </w:p>
    <w:p w14:paraId="01273173" w14:textId="77777777" w:rsidR="00A0152D" w:rsidRDefault="00A0152D" w:rsidP="000E125F">
      <w:pPr>
        <w:pStyle w:val="Text1-1"/>
        <w:numPr>
          <w:ilvl w:val="0"/>
          <w:numId w:val="0"/>
        </w:numPr>
        <w:tabs>
          <w:tab w:val="left" w:pos="708"/>
        </w:tabs>
        <w:ind w:left="737" w:hanging="737"/>
      </w:pPr>
    </w:p>
    <w:p w14:paraId="0BDC574A" w14:textId="42904EEF" w:rsidR="000E125F" w:rsidRDefault="000E125F" w:rsidP="000E125F">
      <w:pPr>
        <w:pStyle w:val="Text1-1"/>
        <w:numPr>
          <w:ilvl w:val="0"/>
          <w:numId w:val="0"/>
        </w:numPr>
        <w:tabs>
          <w:tab w:val="left" w:pos="708"/>
        </w:tabs>
        <w:ind w:left="737" w:hanging="737"/>
      </w:pPr>
      <w:proofErr w:type="gramStart"/>
      <w:r>
        <w:t>Č.j.</w:t>
      </w:r>
      <w:proofErr w:type="gramEnd"/>
      <w:r w:rsidR="00327AAC">
        <w:t xml:space="preserve"> 8824/2022-SŽ-SSZ-OVZ</w:t>
      </w:r>
    </w:p>
    <w:p w14:paraId="1F0D759F" w14:textId="77777777" w:rsidR="00CE6181" w:rsidRDefault="00CE6181">
      <w:pPr>
        <w:rPr>
          <w:i/>
          <w:color w:val="FF0000"/>
        </w:rPr>
      </w:pPr>
    </w:p>
    <w:p w14:paraId="321C64C3" w14:textId="05272EC3" w:rsidR="00F311C6" w:rsidRDefault="00F311C6">
      <w:pPr>
        <w:rPr>
          <w:rFonts w:asciiTheme="majorHAnsi" w:hAnsiTheme="majorHAnsi"/>
          <w:b/>
          <w:caps/>
          <w:sz w:val="22"/>
        </w:rPr>
      </w:pPr>
    </w:p>
    <w:p w14:paraId="4B399DD2" w14:textId="746E81DB" w:rsidR="00A0152D" w:rsidRDefault="00A0152D">
      <w:pPr>
        <w:rPr>
          <w:rFonts w:asciiTheme="majorHAnsi" w:hAnsiTheme="majorHAnsi"/>
          <w:b/>
          <w:caps/>
          <w:sz w:val="22"/>
        </w:rPr>
      </w:pPr>
    </w:p>
    <w:p w14:paraId="4E78919D" w14:textId="1B152EB9" w:rsidR="00A0152D" w:rsidRDefault="00A0152D">
      <w:pPr>
        <w:rPr>
          <w:rFonts w:asciiTheme="majorHAnsi" w:hAnsiTheme="majorHAnsi"/>
          <w:b/>
          <w:caps/>
          <w:sz w:val="22"/>
        </w:rPr>
      </w:pPr>
    </w:p>
    <w:p w14:paraId="16AE3977" w14:textId="32850844" w:rsidR="00A0152D" w:rsidRDefault="00A0152D">
      <w:pPr>
        <w:rPr>
          <w:rFonts w:asciiTheme="majorHAnsi" w:hAnsiTheme="majorHAnsi"/>
          <w:b/>
          <w:caps/>
          <w:sz w:val="22"/>
        </w:rPr>
      </w:pPr>
    </w:p>
    <w:p w14:paraId="349ADF70" w14:textId="705DED84" w:rsidR="00A0152D" w:rsidRDefault="00A0152D">
      <w:pPr>
        <w:rPr>
          <w:rFonts w:asciiTheme="majorHAnsi" w:hAnsiTheme="majorHAnsi"/>
          <w:b/>
          <w:caps/>
          <w:sz w:val="22"/>
        </w:rPr>
      </w:pPr>
    </w:p>
    <w:p w14:paraId="5E6DE5A6" w14:textId="7D5A27BB" w:rsidR="00A0152D" w:rsidRDefault="00A0152D">
      <w:pPr>
        <w:rPr>
          <w:rFonts w:asciiTheme="majorHAnsi" w:hAnsiTheme="majorHAnsi"/>
          <w:b/>
          <w:caps/>
          <w:sz w:val="22"/>
        </w:rPr>
      </w:pPr>
    </w:p>
    <w:p w14:paraId="06B31C76" w14:textId="09F26D4D" w:rsidR="00A0152D" w:rsidRDefault="00A0152D">
      <w:pPr>
        <w:rPr>
          <w:rFonts w:asciiTheme="majorHAnsi" w:hAnsiTheme="majorHAnsi"/>
          <w:b/>
          <w:caps/>
          <w:sz w:val="22"/>
        </w:rPr>
      </w:pPr>
    </w:p>
    <w:p w14:paraId="3457CBBC" w14:textId="4D265DD3" w:rsidR="00A0152D" w:rsidRDefault="00A0152D">
      <w:pPr>
        <w:rPr>
          <w:rFonts w:asciiTheme="majorHAnsi" w:hAnsiTheme="majorHAnsi"/>
          <w:b/>
          <w:caps/>
          <w:sz w:val="22"/>
        </w:rPr>
      </w:pPr>
    </w:p>
    <w:p w14:paraId="6C87C5B1" w14:textId="77777777" w:rsidR="00A0152D" w:rsidRDefault="00A0152D">
      <w:pPr>
        <w:rPr>
          <w:rFonts w:asciiTheme="majorHAnsi" w:hAnsiTheme="majorHAnsi"/>
          <w:b/>
          <w:caps/>
          <w:sz w:val="22"/>
        </w:rPr>
      </w:pPr>
    </w:p>
    <w:p w14:paraId="4B7F6135" w14:textId="60A4ECC6" w:rsidR="00BD7E91" w:rsidRDefault="00BD7E91" w:rsidP="00FE4333">
      <w:pPr>
        <w:pStyle w:val="Nadpisbezsl1-1"/>
      </w:pPr>
      <w:r>
        <w:t>Obsah</w:t>
      </w:r>
      <w:r w:rsidR="00887F36">
        <w:t xml:space="preserve"> </w:t>
      </w:r>
    </w:p>
    <w:p w14:paraId="75230D28" w14:textId="3A86A509" w:rsidR="00707E65"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02120066" w:history="1">
        <w:r w:rsidR="00707E65" w:rsidRPr="008C44BB">
          <w:rPr>
            <w:rStyle w:val="Hypertextovodkaz"/>
          </w:rPr>
          <w:t>1.</w:t>
        </w:r>
        <w:r w:rsidR="00707E65">
          <w:rPr>
            <w:rFonts w:eastAsiaTheme="minorEastAsia"/>
            <w:caps w:val="0"/>
            <w:noProof/>
            <w:sz w:val="22"/>
            <w:szCs w:val="22"/>
            <w:lang w:eastAsia="cs-CZ"/>
          </w:rPr>
          <w:tab/>
        </w:r>
        <w:r w:rsidR="00707E65" w:rsidRPr="008C44BB">
          <w:rPr>
            <w:rStyle w:val="Hypertextovodkaz"/>
          </w:rPr>
          <w:t>ÚVODNÍ USTANOVENÍ</w:t>
        </w:r>
        <w:r w:rsidR="00707E65">
          <w:rPr>
            <w:noProof/>
            <w:webHidden/>
          </w:rPr>
          <w:tab/>
        </w:r>
        <w:r w:rsidR="00707E65">
          <w:rPr>
            <w:noProof/>
            <w:webHidden/>
          </w:rPr>
          <w:fldChar w:fldCharType="begin"/>
        </w:r>
        <w:r w:rsidR="00707E65">
          <w:rPr>
            <w:noProof/>
            <w:webHidden/>
          </w:rPr>
          <w:instrText xml:space="preserve"> PAGEREF _Toc102120066 \h </w:instrText>
        </w:r>
        <w:r w:rsidR="00707E65">
          <w:rPr>
            <w:noProof/>
            <w:webHidden/>
          </w:rPr>
        </w:r>
        <w:r w:rsidR="00707E65">
          <w:rPr>
            <w:noProof/>
            <w:webHidden/>
          </w:rPr>
          <w:fldChar w:fldCharType="separate"/>
        </w:r>
        <w:r w:rsidR="00707E65">
          <w:rPr>
            <w:noProof/>
            <w:webHidden/>
          </w:rPr>
          <w:t>3</w:t>
        </w:r>
        <w:r w:rsidR="00707E65">
          <w:rPr>
            <w:noProof/>
            <w:webHidden/>
          </w:rPr>
          <w:fldChar w:fldCharType="end"/>
        </w:r>
      </w:hyperlink>
    </w:p>
    <w:p w14:paraId="5CBCA72C" w14:textId="0600309B" w:rsidR="00707E65" w:rsidRDefault="00707E65">
      <w:pPr>
        <w:pStyle w:val="Obsah1"/>
        <w:rPr>
          <w:rFonts w:eastAsiaTheme="minorEastAsia"/>
          <w:caps w:val="0"/>
          <w:noProof/>
          <w:sz w:val="22"/>
          <w:szCs w:val="22"/>
          <w:lang w:eastAsia="cs-CZ"/>
        </w:rPr>
      </w:pPr>
      <w:hyperlink w:anchor="_Toc102120067" w:history="1">
        <w:r w:rsidRPr="008C44BB">
          <w:rPr>
            <w:rStyle w:val="Hypertextovodkaz"/>
          </w:rPr>
          <w:t>2.</w:t>
        </w:r>
        <w:r>
          <w:rPr>
            <w:rFonts w:eastAsiaTheme="minorEastAsia"/>
            <w:caps w:val="0"/>
            <w:noProof/>
            <w:sz w:val="22"/>
            <w:szCs w:val="22"/>
            <w:lang w:eastAsia="cs-CZ"/>
          </w:rPr>
          <w:tab/>
        </w:r>
        <w:r w:rsidRPr="008C44BB">
          <w:rPr>
            <w:rStyle w:val="Hypertextovodkaz"/>
          </w:rPr>
          <w:t>IDENTIFIKAČNÍ ÚDAJE ZADAVATELE</w:t>
        </w:r>
        <w:r>
          <w:rPr>
            <w:noProof/>
            <w:webHidden/>
          </w:rPr>
          <w:tab/>
        </w:r>
        <w:r>
          <w:rPr>
            <w:noProof/>
            <w:webHidden/>
          </w:rPr>
          <w:fldChar w:fldCharType="begin"/>
        </w:r>
        <w:r>
          <w:rPr>
            <w:noProof/>
            <w:webHidden/>
          </w:rPr>
          <w:instrText xml:space="preserve"> PAGEREF _Toc102120067 \h </w:instrText>
        </w:r>
        <w:r>
          <w:rPr>
            <w:noProof/>
            <w:webHidden/>
          </w:rPr>
        </w:r>
        <w:r>
          <w:rPr>
            <w:noProof/>
            <w:webHidden/>
          </w:rPr>
          <w:fldChar w:fldCharType="separate"/>
        </w:r>
        <w:r>
          <w:rPr>
            <w:noProof/>
            <w:webHidden/>
          </w:rPr>
          <w:t>3</w:t>
        </w:r>
        <w:r>
          <w:rPr>
            <w:noProof/>
            <w:webHidden/>
          </w:rPr>
          <w:fldChar w:fldCharType="end"/>
        </w:r>
      </w:hyperlink>
    </w:p>
    <w:p w14:paraId="4C6635B3" w14:textId="78405F90" w:rsidR="00707E65" w:rsidRDefault="00707E65">
      <w:pPr>
        <w:pStyle w:val="Obsah1"/>
        <w:rPr>
          <w:rFonts w:eastAsiaTheme="minorEastAsia"/>
          <w:caps w:val="0"/>
          <w:noProof/>
          <w:sz w:val="22"/>
          <w:szCs w:val="22"/>
          <w:lang w:eastAsia="cs-CZ"/>
        </w:rPr>
      </w:pPr>
      <w:hyperlink w:anchor="_Toc102120068" w:history="1">
        <w:r w:rsidRPr="008C44BB">
          <w:rPr>
            <w:rStyle w:val="Hypertextovodkaz"/>
          </w:rPr>
          <w:t>3.</w:t>
        </w:r>
        <w:r>
          <w:rPr>
            <w:rFonts w:eastAsiaTheme="minorEastAsia"/>
            <w:caps w:val="0"/>
            <w:noProof/>
            <w:sz w:val="22"/>
            <w:szCs w:val="22"/>
            <w:lang w:eastAsia="cs-CZ"/>
          </w:rPr>
          <w:tab/>
        </w:r>
        <w:r w:rsidRPr="008C44BB">
          <w:rPr>
            <w:rStyle w:val="Hypertextovodkaz"/>
          </w:rPr>
          <w:t>KOMUNIKACE MEZI ZADAVATELEM a DODAVATELEM</w:t>
        </w:r>
        <w:r>
          <w:rPr>
            <w:noProof/>
            <w:webHidden/>
          </w:rPr>
          <w:tab/>
        </w:r>
        <w:r>
          <w:rPr>
            <w:noProof/>
            <w:webHidden/>
          </w:rPr>
          <w:fldChar w:fldCharType="begin"/>
        </w:r>
        <w:r>
          <w:rPr>
            <w:noProof/>
            <w:webHidden/>
          </w:rPr>
          <w:instrText xml:space="preserve"> PAGEREF _Toc102120068 \h </w:instrText>
        </w:r>
        <w:r>
          <w:rPr>
            <w:noProof/>
            <w:webHidden/>
          </w:rPr>
        </w:r>
        <w:r>
          <w:rPr>
            <w:noProof/>
            <w:webHidden/>
          </w:rPr>
          <w:fldChar w:fldCharType="separate"/>
        </w:r>
        <w:r>
          <w:rPr>
            <w:noProof/>
            <w:webHidden/>
          </w:rPr>
          <w:t>4</w:t>
        </w:r>
        <w:r>
          <w:rPr>
            <w:noProof/>
            <w:webHidden/>
          </w:rPr>
          <w:fldChar w:fldCharType="end"/>
        </w:r>
      </w:hyperlink>
    </w:p>
    <w:p w14:paraId="0826F164" w14:textId="6BFF618F" w:rsidR="00707E65" w:rsidRDefault="00707E65">
      <w:pPr>
        <w:pStyle w:val="Obsah1"/>
        <w:rPr>
          <w:rFonts w:eastAsiaTheme="minorEastAsia"/>
          <w:caps w:val="0"/>
          <w:noProof/>
          <w:sz w:val="22"/>
          <w:szCs w:val="22"/>
          <w:lang w:eastAsia="cs-CZ"/>
        </w:rPr>
      </w:pPr>
      <w:hyperlink w:anchor="_Toc102120069" w:history="1">
        <w:r w:rsidRPr="008C44BB">
          <w:rPr>
            <w:rStyle w:val="Hypertextovodkaz"/>
          </w:rPr>
          <w:t>4.</w:t>
        </w:r>
        <w:r>
          <w:rPr>
            <w:rFonts w:eastAsiaTheme="minorEastAsia"/>
            <w:caps w:val="0"/>
            <w:noProof/>
            <w:sz w:val="22"/>
            <w:szCs w:val="22"/>
            <w:lang w:eastAsia="cs-CZ"/>
          </w:rPr>
          <w:tab/>
        </w:r>
        <w:r w:rsidRPr="008C44BB">
          <w:rPr>
            <w:rStyle w:val="Hypertextovodkaz"/>
          </w:rPr>
          <w:t>ÚČEL a PŘEDMĚT PLNĚNÍ VEŘEJNÉ ZAKÁZKY</w:t>
        </w:r>
        <w:r>
          <w:rPr>
            <w:noProof/>
            <w:webHidden/>
          </w:rPr>
          <w:tab/>
        </w:r>
        <w:r>
          <w:rPr>
            <w:noProof/>
            <w:webHidden/>
          </w:rPr>
          <w:fldChar w:fldCharType="begin"/>
        </w:r>
        <w:r>
          <w:rPr>
            <w:noProof/>
            <w:webHidden/>
          </w:rPr>
          <w:instrText xml:space="preserve"> PAGEREF _Toc102120069 \h </w:instrText>
        </w:r>
        <w:r>
          <w:rPr>
            <w:noProof/>
            <w:webHidden/>
          </w:rPr>
        </w:r>
        <w:r>
          <w:rPr>
            <w:noProof/>
            <w:webHidden/>
          </w:rPr>
          <w:fldChar w:fldCharType="separate"/>
        </w:r>
        <w:r>
          <w:rPr>
            <w:noProof/>
            <w:webHidden/>
          </w:rPr>
          <w:t>4</w:t>
        </w:r>
        <w:r>
          <w:rPr>
            <w:noProof/>
            <w:webHidden/>
          </w:rPr>
          <w:fldChar w:fldCharType="end"/>
        </w:r>
      </w:hyperlink>
    </w:p>
    <w:p w14:paraId="5907493E" w14:textId="43D8993A" w:rsidR="00707E65" w:rsidRDefault="00707E65">
      <w:pPr>
        <w:pStyle w:val="Obsah1"/>
        <w:rPr>
          <w:rFonts w:eastAsiaTheme="minorEastAsia"/>
          <w:caps w:val="0"/>
          <w:noProof/>
          <w:sz w:val="22"/>
          <w:szCs w:val="22"/>
          <w:lang w:eastAsia="cs-CZ"/>
        </w:rPr>
      </w:pPr>
      <w:hyperlink w:anchor="_Toc102120070" w:history="1">
        <w:r w:rsidRPr="008C44BB">
          <w:rPr>
            <w:rStyle w:val="Hypertextovodkaz"/>
          </w:rPr>
          <w:t>5.</w:t>
        </w:r>
        <w:r>
          <w:rPr>
            <w:rFonts w:eastAsiaTheme="minorEastAsia"/>
            <w:caps w:val="0"/>
            <w:noProof/>
            <w:sz w:val="22"/>
            <w:szCs w:val="22"/>
            <w:lang w:eastAsia="cs-CZ"/>
          </w:rPr>
          <w:tab/>
        </w:r>
        <w:r w:rsidRPr="008C44BB">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_Toc102120070 \h </w:instrText>
        </w:r>
        <w:r>
          <w:rPr>
            <w:noProof/>
            <w:webHidden/>
          </w:rPr>
        </w:r>
        <w:r>
          <w:rPr>
            <w:noProof/>
            <w:webHidden/>
          </w:rPr>
          <w:fldChar w:fldCharType="separate"/>
        </w:r>
        <w:r>
          <w:rPr>
            <w:noProof/>
            <w:webHidden/>
          </w:rPr>
          <w:t>4</w:t>
        </w:r>
        <w:r>
          <w:rPr>
            <w:noProof/>
            <w:webHidden/>
          </w:rPr>
          <w:fldChar w:fldCharType="end"/>
        </w:r>
      </w:hyperlink>
    </w:p>
    <w:p w14:paraId="0791A70B" w14:textId="7BEE0382" w:rsidR="00707E65" w:rsidRDefault="00707E65">
      <w:pPr>
        <w:pStyle w:val="Obsah1"/>
        <w:rPr>
          <w:rFonts w:eastAsiaTheme="minorEastAsia"/>
          <w:caps w:val="0"/>
          <w:noProof/>
          <w:sz w:val="22"/>
          <w:szCs w:val="22"/>
          <w:lang w:eastAsia="cs-CZ"/>
        </w:rPr>
      </w:pPr>
      <w:hyperlink w:anchor="_Toc102120071" w:history="1">
        <w:r w:rsidRPr="008C44BB">
          <w:rPr>
            <w:rStyle w:val="Hypertextovodkaz"/>
          </w:rPr>
          <w:t>6.</w:t>
        </w:r>
        <w:r>
          <w:rPr>
            <w:rFonts w:eastAsiaTheme="minorEastAsia"/>
            <w:caps w:val="0"/>
            <w:noProof/>
            <w:sz w:val="22"/>
            <w:szCs w:val="22"/>
            <w:lang w:eastAsia="cs-CZ"/>
          </w:rPr>
          <w:tab/>
        </w:r>
        <w:r w:rsidRPr="008C44BB">
          <w:rPr>
            <w:rStyle w:val="Hypertextovodkaz"/>
          </w:rPr>
          <w:t>OBSAH ZADÁVACÍ DOKUMENTACE</w:t>
        </w:r>
        <w:r>
          <w:rPr>
            <w:noProof/>
            <w:webHidden/>
          </w:rPr>
          <w:tab/>
        </w:r>
        <w:r>
          <w:rPr>
            <w:noProof/>
            <w:webHidden/>
          </w:rPr>
          <w:fldChar w:fldCharType="begin"/>
        </w:r>
        <w:r>
          <w:rPr>
            <w:noProof/>
            <w:webHidden/>
          </w:rPr>
          <w:instrText xml:space="preserve"> PAGEREF _Toc102120071 \h </w:instrText>
        </w:r>
        <w:r>
          <w:rPr>
            <w:noProof/>
            <w:webHidden/>
          </w:rPr>
        </w:r>
        <w:r>
          <w:rPr>
            <w:noProof/>
            <w:webHidden/>
          </w:rPr>
          <w:fldChar w:fldCharType="separate"/>
        </w:r>
        <w:r>
          <w:rPr>
            <w:noProof/>
            <w:webHidden/>
          </w:rPr>
          <w:t>5</w:t>
        </w:r>
        <w:r>
          <w:rPr>
            <w:noProof/>
            <w:webHidden/>
          </w:rPr>
          <w:fldChar w:fldCharType="end"/>
        </w:r>
      </w:hyperlink>
    </w:p>
    <w:p w14:paraId="79C20A77" w14:textId="0AA53EC0" w:rsidR="00707E65" w:rsidRDefault="00707E65">
      <w:pPr>
        <w:pStyle w:val="Obsah1"/>
        <w:rPr>
          <w:rFonts w:eastAsiaTheme="minorEastAsia"/>
          <w:caps w:val="0"/>
          <w:noProof/>
          <w:sz w:val="22"/>
          <w:szCs w:val="22"/>
          <w:lang w:eastAsia="cs-CZ"/>
        </w:rPr>
      </w:pPr>
      <w:hyperlink w:anchor="_Toc102120072" w:history="1">
        <w:r w:rsidRPr="008C44BB">
          <w:rPr>
            <w:rStyle w:val="Hypertextovodkaz"/>
          </w:rPr>
          <w:t>7.</w:t>
        </w:r>
        <w:r>
          <w:rPr>
            <w:rFonts w:eastAsiaTheme="minorEastAsia"/>
            <w:caps w:val="0"/>
            <w:noProof/>
            <w:sz w:val="22"/>
            <w:szCs w:val="22"/>
            <w:lang w:eastAsia="cs-CZ"/>
          </w:rPr>
          <w:tab/>
        </w:r>
        <w:r w:rsidRPr="008C44BB">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_Toc102120072 \h </w:instrText>
        </w:r>
        <w:r>
          <w:rPr>
            <w:noProof/>
            <w:webHidden/>
          </w:rPr>
        </w:r>
        <w:r>
          <w:rPr>
            <w:noProof/>
            <w:webHidden/>
          </w:rPr>
          <w:fldChar w:fldCharType="separate"/>
        </w:r>
        <w:r>
          <w:rPr>
            <w:noProof/>
            <w:webHidden/>
          </w:rPr>
          <w:t>5</w:t>
        </w:r>
        <w:r>
          <w:rPr>
            <w:noProof/>
            <w:webHidden/>
          </w:rPr>
          <w:fldChar w:fldCharType="end"/>
        </w:r>
      </w:hyperlink>
    </w:p>
    <w:p w14:paraId="24185D49" w14:textId="3D0AAC78" w:rsidR="00707E65" w:rsidRDefault="00707E65">
      <w:pPr>
        <w:pStyle w:val="Obsah1"/>
        <w:rPr>
          <w:rFonts w:eastAsiaTheme="minorEastAsia"/>
          <w:caps w:val="0"/>
          <w:noProof/>
          <w:sz w:val="22"/>
          <w:szCs w:val="22"/>
          <w:lang w:eastAsia="cs-CZ"/>
        </w:rPr>
      </w:pPr>
      <w:hyperlink w:anchor="_Toc102120073" w:history="1">
        <w:r w:rsidRPr="008C44BB">
          <w:rPr>
            <w:rStyle w:val="Hypertextovodkaz"/>
          </w:rPr>
          <w:t>8.</w:t>
        </w:r>
        <w:r>
          <w:rPr>
            <w:rFonts w:eastAsiaTheme="minorEastAsia"/>
            <w:caps w:val="0"/>
            <w:noProof/>
            <w:sz w:val="22"/>
            <w:szCs w:val="22"/>
            <w:lang w:eastAsia="cs-CZ"/>
          </w:rPr>
          <w:tab/>
        </w:r>
        <w:r w:rsidRPr="008C44BB">
          <w:rPr>
            <w:rStyle w:val="Hypertextovodkaz"/>
          </w:rPr>
          <w:t>POŽADAVKY ZADAVATELE NA KVALIFIKACI</w:t>
        </w:r>
        <w:r>
          <w:rPr>
            <w:noProof/>
            <w:webHidden/>
          </w:rPr>
          <w:tab/>
        </w:r>
        <w:r>
          <w:rPr>
            <w:noProof/>
            <w:webHidden/>
          </w:rPr>
          <w:fldChar w:fldCharType="begin"/>
        </w:r>
        <w:r>
          <w:rPr>
            <w:noProof/>
            <w:webHidden/>
          </w:rPr>
          <w:instrText xml:space="preserve"> PAGEREF _Toc102120073 \h </w:instrText>
        </w:r>
        <w:r>
          <w:rPr>
            <w:noProof/>
            <w:webHidden/>
          </w:rPr>
        </w:r>
        <w:r>
          <w:rPr>
            <w:noProof/>
            <w:webHidden/>
          </w:rPr>
          <w:fldChar w:fldCharType="separate"/>
        </w:r>
        <w:r>
          <w:rPr>
            <w:noProof/>
            <w:webHidden/>
          </w:rPr>
          <w:t>6</w:t>
        </w:r>
        <w:r>
          <w:rPr>
            <w:noProof/>
            <w:webHidden/>
          </w:rPr>
          <w:fldChar w:fldCharType="end"/>
        </w:r>
      </w:hyperlink>
    </w:p>
    <w:p w14:paraId="55BF7C48" w14:textId="28D94B94" w:rsidR="00707E65" w:rsidRDefault="00707E65">
      <w:pPr>
        <w:pStyle w:val="Obsah1"/>
        <w:rPr>
          <w:rFonts w:eastAsiaTheme="minorEastAsia"/>
          <w:caps w:val="0"/>
          <w:noProof/>
          <w:sz w:val="22"/>
          <w:szCs w:val="22"/>
          <w:lang w:eastAsia="cs-CZ"/>
        </w:rPr>
      </w:pPr>
      <w:hyperlink w:anchor="_Toc102120074" w:history="1">
        <w:r w:rsidRPr="008C44BB">
          <w:rPr>
            <w:rStyle w:val="Hypertextovodkaz"/>
          </w:rPr>
          <w:t>9.</w:t>
        </w:r>
        <w:r>
          <w:rPr>
            <w:rFonts w:eastAsiaTheme="minorEastAsia"/>
            <w:caps w:val="0"/>
            <w:noProof/>
            <w:sz w:val="22"/>
            <w:szCs w:val="22"/>
            <w:lang w:eastAsia="cs-CZ"/>
          </w:rPr>
          <w:tab/>
        </w:r>
        <w:r w:rsidRPr="008C44BB">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_Toc102120074 \h </w:instrText>
        </w:r>
        <w:r>
          <w:rPr>
            <w:noProof/>
            <w:webHidden/>
          </w:rPr>
        </w:r>
        <w:r>
          <w:rPr>
            <w:noProof/>
            <w:webHidden/>
          </w:rPr>
          <w:fldChar w:fldCharType="separate"/>
        </w:r>
        <w:r>
          <w:rPr>
            <w:noProof/>
            <w:webHidden/>
          </w:rPr>
          <w:t>15</w:t>
        </w:r>
        <w:r>
          <w:rPr>
            <w:noProof/>
            <w:webHidden/>
          </w:rPr>
          <w:fldChar w:fldCharType="end"/>
        </w:r>
      </w:hyperlink>
    </w:p>
    <w:p w14:paraId="2E0FA9ED" w14:textId="19C0A993" w:rsidR="00707E65" w:rsidRDefault="00707E65">
      <w:pPr>
        <w:pStyle w:val="Obsah1"/>
        <w:rPr>
          <w:rFonts w:eastAsiaTheme="minorEastAsia"/>
          <w:caps w:val="0"/>
          <w:noProof/>
          <w:sz w:val="22"/>
          <w:szCs w:val="22"/>
          <w:lang w:eastAsia="cs-CZ"/>
        </w:rPr>
      </w:pPr>
      <w:hyperlink w:anchor="_Toc102120075" w:history="1">
        <w:r w:rsidRPr="008C44BB">
          <w:rPr>
            <w:rStyle w:val="Hypertextovodkaz"/>
          </w:rPr>
          <w:t>10.</w:t>
        </w:r>
        <w:r>
          <w:rPr>
            <w:rFonts w:eastAsiaTheme="minorEastAsia"/>
            <w:caps w:val="0"/>
            <w:noProof/>
            <w:sz w:val="22"/>
            <w:szCs w:val="22"/>
            <w:lang w:eastAsia="cs-CZ"/>
          </w:rPr>
          <w:tab/>
        </w:r>
        <w:r w:rsidRPr="008C44BB">
          <w:rPr>
            <w:rStyle w:val="Hypertextovodkaz"/>
          </w:rPr>
          <w:t>JAZYK NABÍDEK A KOMUNIKAČNÍ JAZYK</w:t>
        </w:r>
        <w:r>
          <w:rPr>
            <w:noProof/>
            <w:webHidden/>
          </w:rPr>
          <w:tab/>
        </w:r>
        <w:r>
          <w:rPr>
            <w:noProof/>
            <w:webHidden/>
          </w:rPr>
          <w:fldChar w:fldCharType="begin"/>
        </w:r>
        <w:r>
          <w:rPr>
            <w:noProof/>
            <w:webHidden/>
          </w:rPr>
          <w:instrText xml:space="preserve"> PAGEREF _Toc102120075 \h </w:instrText>
        </w:r>
        <w:r>
          <w:rPr>
            <w:noProof/>
            <w:webHidden/>
          </w:rPr>
        </w:r>
        <w:r>
          <w:rPr>
            <w:noProof/>
            <w:webHidden/>
          </w:rPr>
          <w:fldChar w:fldCharType="separate"/>
        </w:r>
        <w:r>
          <w:rPr>
            <w:noProof/>
            <w:webHidden/>
          </w:rPr>
          <w:t>17</w:t>
        </w:r>
        <w:r>
          <w:rPr>
            <w:noProof/>
            <w:webHidden/>
          </w:rPr>
          <w:fldChar w:fldCharType="end"/>
        </w:r>
      </w:hyperlink>
    </w:p>
    <w:p w14:paraId="29F6C5C9" w14:textId="2D6E6A03" w:rsidR="00707E65" w:rsidRDefault="00707E65">
      <w:pPr>
        <w:pStyle w:val="Obsah1"/>
        <w:rPr>
          <w:rFonts w:eastAsiaTheme="minorEastAsia"/>
          <w:caps w:val="0"/>
          <w:noProof/>
          <w:sz w:val="22"/>
          <w:szCs w:val="22"/>
          <w:lang w:eastAsia="cs-CZ"/>
        </w:rPr>
      </w:pPr>
      <w:hyperlink w:anchor="_Toc102120076" w:history="1">
        <w:r w:rsidRPr="008C44BB">
          <w:rPr>
            <w:rStyle w:val="Hypertextovodkaz"/>
          </w:rPr>
          <w:t>11.</w:t>
        </w:r>
        <w:r>
          <w:rPr>
            <w:rFonts w:eastAsiaTheme="minorEastAsia"/>
            <w:caps w:val="0"/>
            <w:noProof/>
            <w:sz w:val="22"/>
            <w:szCs w:val="22"/>
            <w:lang w:eastAsia="cs-CZ"/>
          </w:rPr>
          <w:tab/>
        </w:r>
        <w:r w:rsidRPr="008C44BB">
          <w:rPr>
            <w:rStyle w:val="Hypertextovodkaz"/>
          </w:rPr>
          <w:t>OBSAH a PODÁVÁNÍ NABÍDEK</w:t>
        </w:r>
        <w:r>
          <w:rPr>
            <w:noProof/>
            <w:webHidden/>
          </w:rPr>
          <w:tab/>
        </w:r>
        <w:r>
          <w:rPr>
            <w:noProof/>
            <w:webHidden/>
          </w:rPr>
          <w:fldChar w:fldCharType="begin"/>
        </w:r>
        <w:r>
          <w:rPr>
            <w:noProof/>
            <w:webHidden/>
          </w:rPr>
          <w:instrText xml:space="preserve"> PAGEREF _Toc102120076 \h </w:instrText>
        </w:r>
        <w:r>
          <w:rPr>
            <w:noProof/>
            <w:webHidden/>
          </w:rPr>
        </w:r>
        <w:r>
          <w:rPr>
            <w:noProof/>
            <w:webHidden/>
          </w:rPr>
          <w:fldChar w:fldCharType="separate"/>
        </w:r>
        <w:r>
          <w:rPr>
            <w:noProof/>
            <w:webHidden/>
          </w:rPr>
          <w:t>17</w:t>
        </w:r>
        <w:r>
          <w:rPr>
            <w:noProof/>
            <w:webHidden/>
          </w:rPr>
          <w:fldChar w:fldCharType="end"/>
        </w:r>
      </w:hyperlink>
    </w:p>
    <w:p w14:paraId="7B0E7DF1" w14:textId="2AE1F8EF" w:rsidR="00707E65" w:rsidRDefault="00707E65">
      <w:pPr>
        <w:pStyle w:val="Obsah1"/>
        <w:rPr>
          <w:rFonts w:eastAsiaTheme="minorEastAsia"/>
          <w:caps w:val="0"/>
          <w:noProof/>
          <w:sz w:val="22"/>
          <w:szCs w:val="22"/>
          <w:lang w:eastAsia="cs-CZ"/>
        </w:rPr>
      </w:pPr>
      <w:hyperlink w:anchor="_Toc102120077" w:history="1">
        <w:r w:rsidRPr="008C44BB">
          <w:rPr>
            <w:rStyle w:val="Hypertextovodkaz"/>
          </w:rPr>
          <w:t>12.</w:t>
        </w:r>
        <w:r>
          <w:rPr>
            <w:rFonts w:eastAsiaTheme="minorEastAsia"/>
            <w:caps w:val="0"/>
            <w:noProof/>
            <w:sz w:val="22"/>
            <w:szCs w:val="22"/>
            <w:lang w:eastAsia="cs-CZ"/>
          </w:rPr>
          <w:tab/>
        </w:r>
        <w:r w:rsidRPr="008C44BB">
          <w:rPr>
            <w:rStyle w:val="Hypertextovodkaz"/>
          </w:rPr>
          <w:t>POŽADAVKY NA ZPRACOVÁNÍ NABÍDKOVÉ CENY</w:t>
        </w:r>
        <w:r>
          <w:rPr>
            <w:noProof/>
            <w:webHidden/>
          </w:rPr>
          <w:tab/>
        </w:r>
        <w:r>
          <w:rPr>
            <w:noProof/>
            <w:webHidden/>
          </w:rPr>
          <w:fldChar w:fldCharType="begin"/>
        </w:r>
        <w:r>
          <w:rPr>
            <w:noProof/>
            <w:webHidden/>
          </w:rPr>
          <w:instrText xml:space="preserve"> PAGEREF _Toc102120077 \h </w:instrText>
        </w:r>
        <w:r>
          <w:rPr>
            <w:noProof/>
            <w:webHidden/>
          </w:rPr>
        </w:r>
        <w:r>
          <w:rPr>
            <w:noProof/>
            <w:webHidden/>
          </w:rPr>
          <w:fldChar w:fldCharType="separate"/>
        </w:r>
        <w:r>
          <w:rPr>
            <w:noProof/>
            <w:webHidden/>
          </w:rPr>
          <w:t>19</w:t>
        </w:r>
        <w:r>
          <w:rPr>
            <w:noProof/>
            <w:webHidden/>
          </w:rPr>
          <w:fldChar w:fldCharType="end"/>
        </w:r>
      </w:hyperlink>
    </w:p>
    <w:p w14:paraId="76028327" w14:textId="3815F929" w:rsidR="00707E65" w:rsidRDefault="00707E65">
      <w:pPr>
        <w:pStyle w:val="Obsah1"/>
        <w:rPr>
          <w:rFonts w:eastAsiaTheme="minorEastAsia"/>
          <w:caps w:val="0"/>
          <w:noProof/>
          <w:sz w:val="22"/>
          <w:szCs w:val="22"/>
          <w:lang w:eastAsia="cs-CZ"/>
        </w:rPr>
      </w:pPr>
      <w:hyperlink w:anchor="_Toc102120078" w:history="1">
        <w:r w:rsidRPr="008C44BB">
          <w:rPr>
            <w:rStyle w:val="Hypertextovodkaz"/>
          </w:rPr>
          <w:t>13.</w:t>
        </w:r>
        <w:r>
          <w:rPr>
            <w:rFonts w:eastAsiaTheme="minorEastAsia"/>
            <w:caps w:val="0"/>
            <w:noProof/>
            <w:sz w:val="22"/>
            <w:szCs w:val="22"/>
            <w:lang w:eastAsia="cs-CZ"/>
          </w:rPr>
          <w:tab/>
        </w:r>
        <w:r w:rsidRPr="008C44BB">
          <w:rPr>
            <w:rStyle w:val="Hypertextovodkaz"/>
          </w:rPr>
          <w:t>VARIANTY NABÍDKY</w:t>
        </w:r>
        <w:r>
          <w:rPr>
            <w:noProof/>
            <w:webHidden/>
          </w:rPr>
          <w:tab/>
        </w:r>
        <w:r>
          <w:rPr>
            <w:noProof/>
            <w:webHidden/>
          </w:rPr>
          <w:fldChar w:fldCharType="begin"/>
        </w:r>
        <w:r>
          <w:rPr>
            <w:noProof/>
            <w:webHidden/>
          </w:rPr>
          <w:instrText xml:space="preserve"> PAGEREF _Toc102120078 \h </w:instrText>
        </w:r>
        <w:r>
          <w:rPr>
            <w:noProof/>
            <w:webHidden/>
          </w:rPr>
        </w:r>
        <w:r>
          <w:rPr>
            <w:noProof/>
            <w:webHidden/>
          </w:rPr>
          <w:fldChar w:fldCharType="separate"/>
        </w:r>
        <w:r>
          <w:rPr>
            <w:noProof/>
            <w:webHidden/>
          </w:rPr>
          <w:t>19</w:t>
        </w:r>
        <w:r>
          <w:rPr>
            <w:noProof/>
            <w:webHidden/>
          </w:rPr>
          <w:fldChar w:fldCharType="end"/>
        </w:r>
      </w:hyperlink>
    </w:p>
    <w:p w14:paraId="596E7211" w14:textId="4B9987D0" w:rsidR="00707E65" w:rsidRDefault="00707E65">
      <w:pPr>
        <w:pStyle w:val="Obsah1"/>
        <w:rPr>
          <w:rFonts w:eastAsiaTheme="minorEastAsia"/>
          <w:caps w:val="0"/>
          <w:noProof/>
          <w:sz w:val="22"/>
          <w:szCs w:val="22"/>
          <w:lang w:eastAsia="cs-CZ"/>
        </w:rPr>
      </w:pPr>
      <w:hyperlink w:anchor="_Toc102120079" w:history="1">
        <w:r w:rsidRPr="008C44BB">
          <w:rPr>
            <w:rStyle w:val="Hypertextovodkaz"/>
          </w:rPr>
          <w:t>14.</w:t>
        </w:r>
        <w:r>
          <w:rPr>
            <w:rFonts w:eastAsiaTheme="minorEastAsia"/>
            <w:caps w:val="0"/>
            <w:noProof/>
            <w:sz w:val="22"/>
            <w:szCs w:val="22"/>
            <w:lang w:eastAsia="cs-CZ"/>
          </w:rPr>
          <w:tab/>
        </w:r>
        <w:r w:rsidRPr="008C44BB">
          <w:rPr>
            <w:rStyle w:val="Hypertextovodkaz"/>
          </w:rPr>
          <w:t>OTEVÍRÁNÍ NABÍDEK</w:t>
        </w:r>
        <w:r>
          <w:rPr>
            <w:noProof/>
            <w:webHidden/>
          </w:rPr>
          <w:tab/>
        </w:r>
        <w:r>
          <w:rPr>
            <w:noProof/>
            <w:webHidden/>
          </w:rPr>
          <w:fldChar w:fldCharType="begin"/>
        </w:r>
        <w:r>
          <w:rPr>
            <w:noProof/>
            <w:webHidden/>
          </w:rPr>
          <w:instrText xml:space="preserve"> PAGEREF _Toc102120079 \h </w:instrText>
        </w:r>
        <w:r>
          <w:rPr>
            <w:noProof/>
            <w:webHidden/>
          </w:rPr>
        </w:r>
        <w:r>
          <w:rPr>
            <w:noProof/>
            <w:webHidden/>
          </w:rPr>
          <w:fldChar w:fldCharType="separate"/>
        </w:r>
        <w:r>
          <w:rPr>
            <w:noProof/>
            <w:webHidden/>
          </w:rPr>
          <w:t>19</w:t>
        </w:r>
        <w:r>
          <w:rPr>
            <w:noProof/>
            <w:webHidden/>
          </w:rPr>
          <w:fldChar w:fldCharType="end"/>
        </w:r>
      </w:hyperlink>
    </w:p>
    <w:p w14:paraId="7D1ADC99" w14:textId="721379CF" w:rsidR="00707E65" w:rsidRDefault="00707E65">
      <w:pPr>
        <w:pStyle w:val="Obsah1"/>
        <w:rPr>
          <w:rFonts w:eastAsiaTheme="minorEastAsia"/>
          <w:caps w:val="0"/>
          <w:noProof/>
          <w:sz w:val="22"/>
          <w:szCs w:val="22"/>
          <w:lang w:eastAsia="cs-CZ"/>
        </w:rPr>
      </w:pPr>
      <w:hyperlink w:anchor="_Toc102120080" w:history="1">
        <w:r w:rsidRPr="008C44BB">
          <w:rPr>
            <w:rStyle w:val="Hypertextovodkaz"/>
          </w:rPr>
          <w:t>15.</w:t>
        </w:r>
        <w:r>
          <w:rPr>
            <w:rFonts w:eastAsiaTheme="minorEastAsia"/>
            <w:caps w:val="0"/>
            <w:noProof/>
            <w:sz w:val="22"/>
            <w:szCs w:val="22"/>
            <w:lang w:eastAsia="cs-CZ"/>
          </w:rPr>
          <w:tab/>
        </w:r>
        <w:r w:rsidRPr="008C44BB">
          <w:rPr>
            <w:rStyle w:val="Hypertextovodkaz"/>
          </w:rPr>
          <w:t>POSOUZENÍ SPLNĚNÍ PODMÍNEK ÚČASTI</w:t>
        </w:r>
        <w:r>
          <w:rPr>
            <w:noProof/>
            <w:webHidden/>
          </w:rPr>
          <w:tab/>
        </w:r>
        <w:r>
          <w:rPr>
            <w:noProof/>
            <w:webHidden/>
          </w:rPr>
          <w:fldChar w:fldCharType="begin"/>
        </w:r>
        <w:r>
          <w:rPr>
            <w:noProof/>
            <w:webHidden/>
          </w:rPr>
          <w:instrText xml:space="preserve"> PAGEREF _Toc102120080 \h </w:instrText>
        </w:r>
        <w:r>
          <w:rPr>
            <w:noProof/>
            <w:webHidden/>
          </w:rPr>
        </w:r>
        <w:r>
          <w:rPr>
            <w:noProof/>
            <w:webHidden/>
          </w:rPr>
          <w:fldChar w:fldCharType="separate"/>
        </w:r>
        <w:r>
          <w:rPr>
            <w:noProof/>
            <w:webHidden/>
          </w:rPr>
          <w:t>20</w:t>
        </w:r>
        <w:r>
          <w:rPr>
            <w:noProof/>
            <w:webHidden/>
          </w:rPr>
          <w:fldChar w:fldCharType="end"/>
        </w:r>
      </w:hyperlink>
    </w:p>
    <w:p w14:paraId="0A8DE567" w14:textId="39776A2F" w:rsidR="00707E65" w:rsidRDefault="00707E65">
      <w:pPr>
        <w:pStyle w:val="Obsah1"/>
        <w:rPr>
          <w:rFonts w:eastAsiaTheme="minorEastAsia"/>
          <w:caps w:val="0"/>
          <w:noProof/>
          <w:sz w:val="22"/>
          <w:szCs w:val="22"/>
          <w:lang w:eastAsia="cs-CZ"/>
        </w:rPr>
      </w:pPr>
      <w:hyperlink w:anchor="_Toc102120081" w:history="1">
        <w:r w:rsidRPr="008C44BB">
          <w:rPr>
            <w:rStyle w:val="Hypertextovodkaz"/>
          </w:rPr>
          <w:t>16.</w:t>
        </w:r>
        <w:r>
          <w:rPr>
            <w:rFonts w:eastAsiaTheme="minorEastAsia"/>
            <w:caps w:val="0"/>
            <w:noProof/>
            <w:sz w:val="22"/>
            <w:szCs w:val="22"/>
            <w:lang w:eastAsia="cs-CZ"/>
          </w:rPr>
          <w:tab/>
        </w:r>
        <w:r w:rsidRPr="008C44BB">
          <w:rPr>
            <w:rStyle w:val="Hypertextovodkaz"/>
          </w:rPr>
          <w:t>HODNOCENÍ NABÍDEK</w:t>
        </w:r>
        <w:r>
          <w:rPr>
            <w:noProof/>
            <w:webHidden/>
          </w:rPr>
          <w:tab/>
        </w:r>
        <w:r>
          <w:rPr>
            <w:noProof/>
            <w:webHidden/>
          </w:rPr>
          <w:fldChar w:fldCharType="begin"/>
        </w:r>
        <w:r>
          <w:rPr>
            <w:noProof/>
            <w:webHidden/>
          </w:rPr>
          <w:instrText xml:space="preserve"> PAGEREF _Toc102120081 \h </w:instrText>
        </w:r>
        <w:r>
          <w:rPr>
            <w:noProof/>
            <w:webHidden/>
          </w:rPr>
        </w:r>
        <w:r>
          <w:rPr>
            <w:noProof/>
            <w:webHidden/>
          </w:rPr>
          <w:fldChar w:fldCharType="separate"/>
        </w:r>
        <w:r>
          <w:rPr>
            <w:noProof/>
            <w:webHidden/>
          </w:rPr>
          <w:t>20</w:t>
        </w:r>
        <w:r>
          <w:rPr>
            <w:noProof/>
            <w:webHidden/>
          </w:rPr>
          <w:fldChar w:fldCharType="end"/>
        </w:r>
      </w:hyperlink>
    </w:p>
    <w:p w14:paraId="00A651CD" w14:textId="44F51D48" w:rsidR="00707E65" w:rsidRDefault="00707E65">
      <w:pPr>
        <w:pStyle w:val="Obsah1"/>
        <w:rPr>
          <w:rFonts w:eastAsiaTheme="minorEastAsia"/>
          <w:caps w:val="0"/>
          <w:noProof/>
          <w:sz w:val="22"/>
          <w:szCs w:val="22"/>
          <w:lang w:eastAsia="cs-CZ"/>
        </w:rPr>
      </w:pPr>
      <w:hyperlink w:anchor="_Toc102120082" w:history="1">
        <w:r w:rsidRPr="008C44BB">
          <w:rPr>
            <w:rStyle w:val="Hypertextovodkaz"/>
          </w:rPr>
          <w:t>17.</w:t>
        </w:r>
        <w:r>
          <w:rPr>
            <w:rFonts w:eastAsiaTheme="minorEastAsia"/>
            <w:caps w:val="0"/>
            <w:noProof/>
            <w:sz w:val="22"/>
            <w:szCs w:val="22"/>
            <w:lang w:eastAsia="cs-CZ"/>
          </w:rPr>
          <w:tab/>
        </w:r>
        <w:r w:rsidRPr="008C44BB">
          <w:rPr>
            <w:rStyle w:val="Hypertextovodkaz"/>
          </w:rPr>
          <w:t>ZRUŠENÍ ZADÁVACÍHO ŘÍZENÍ</w:t>
        </w:r>
        <w:r>
          <w:rPr>
            <w:noProof/>
            <w:webHidden/>
          </w:rPr>
          <w:tab/>
        </w:r>
        <w:r>
          <w:rPr>
            <w:noProof/>
            <w:webHidden/>
          </w:rPr>
          <w:fldChar w:fldCharType="begin"/>
        </w:r>
        <w:r>
          <w:rPr>
            <w:noProof/>
            <w:webHidden/>
          </w:rPr>
          <w:instrText xml:space="preserve"> PAGEREF _Toc102120082 \h </w:instrText>
        </w:r>
        <w:r>
          <w:rPr>
            <w:noProof/>
            <w:webHidden/>
          </w:rPr>
        </w:r>
        <w:r>
          <w:rPr>
            <w:noProof/>
            <w:webHidden/>
          </w:rPr>
          <w:fldChar w:fldCharType="separate"/>
        </w:r>
        <w:r>
          <w:rPr>
            <w:noProof/>
            <w:webHidden/>
          </w:rPr>
          <w:t>23</w:t>
        </w:r>
        <w:r>
          <w:rPr>
            <w:noProof/>
            <w:webHidden/>
          </w:rPr>
          <w:fldChar w:fldCharType="end"/>
        </w:r>
      </w:hyperlink>
    </w:p>
    <w:p w14:paraId="079CCD7D" w14:textId="32200C96" w:rsidR="00707E65" w:rsidRDefault="00707E65">
      <w:pPr>
        <w:pStyle w:val="Obsah1"/>
        <w:rPr>
          <w:rFonts w:eastAsiaTheme="minorEastAsia"/>
          <w:caps w:val="0"/>
          <w:noProof/>
          <w:sz w:val="22"/>
          <w:szCs w:val="22"/>
          <w:lang w:eastAsia="cs-CZ"/>
        </w:rPr>
      </w:pPr>
      <w:hyperlink w:anchor="_Toc102120083" w:history="1">
        <w:r w:rsidRPr="008C44BB">
          <w:rPr>
            <w:rStyle w:val="Hypertextovodkaz"/>
          </w:rPr>
          <w:t>18.</w:t>
        </w:r>
        <w:r>
          <w:rPr>
            <w:rFonts w:eastAsiaTheme="minorEastAsia"/>
            <w:caps w:val="0"/>
            <w:noProof/>
            <w:sz w:val="22"/>
            <w:szCs w:val="22"/>
            <w:lang w:eastAsia="cs-CZ"/>
          </w:rPr>
          <w:tab/>
        </w:r>
        <w:r w:rsidRPr="008C44BB">
          <w:rPr>
            <w:rStyle w:val="Hypertextovodkaz"/>
          </w:rPr>
          <w:t>UZAVŘENÍ SMLOUVY</w:t>
        </w:r>
        <w:r>
          <w:rPr>
            <w:noProof/>
            <w:webHidden/>
          </w:rPr>
          <w:tab/>
        </w:r>
        <w:r>
          <w:rPr>
            <w:noProof/>
            <w:webHidden/>
          </w:rPr>
          <w:fldChar w:fldCharType="begin"/>
        </w:r>
        <w:r>
          <w:rPr>
            <w:noProof/>
            <w:webHidden/>
          </w:rPr>
          <w:instrText xml:space="preserve"> PAGEREF _Toc102120083 \h </w:instrText>
        </w:r>
        <w:r>
          <w:rPr>
            <w:noProof/>
            <w:webHidden/>
          </w:rPr>
        </w:r>
        <w:r>
          <w:rPr>
            <w:noProof/>
            <w:webHidden/>
          </w:rPr>
          <w:fldChar w:fldCharType="separate"/>
        </w:r>
        <w:r>
          <w:rPr>
            <w:noProof/>
            <w:webHidden/>
          </w:rPr>
          <w:t>23</w:t>
        </w:r>
        <w:r>
          <w:rPr>
            <w:noProof/>
            <w:webHidden/>
          </w:rPr>
          <w:fldChar w:fldCharType="end"/>
        </w:r>
      </w:hyperlink>
    </w:p>
    <w:p w14:paraId="2583E7BD" w14:textId="2CA3479B" w:rsidR="00707E65" w:rsidRDefault="00707E65">
      <w:pPr>
        <w:pStyle w:val="Obsah1"/>
        <w:rPr>
          <w:rFonts w:eastAsiaTheme="minorEastAsia"/>
          <w:caps w:val="0"/>
          <w:noProof/>
          <w:sz w:val="22"/>
          <w:szCs w:val="22"/>
          <w:lang w:eastAsia="cs-CZ"/>
        </w:rPr>
      </w:pPr>
      <w:hyperlink w:anchor="_Toc102120084" w:history="1">
        <w:r w:rsidRPr="008C44BB">
          <w:rPr>
            <w:rStyle w:val="Hypertextovodkaz"/>
          </w:rPr>
          <w:t>19.</w:t>
        </w:r>
        <w:r>
          <w:rPr>
            <w:rFonts w:eastAsiaTheme="minorEastAsia"/>
            <w:caps w:val="0"/>
            <w:noProof/>
            <w:sz w:val="22"/>
            <w:szCs w:val="22"/>
            <w:lang w:eastAsia="cs-CZ"/>
          </w:rPr>
          <w:tab/>
        </w:r>
        <w:r w:rsidRPr="008C44BB">
          <w:rPr>
            <w:rStyle w:val="Hypertextovodkaz"/>
          </w:rPr>
          <w:t>OCHRANA INFORMACÍ</w:t>
        </w:r>
        <w:r>
          <w:rPr>
            <w:noProof/>
            <w:webHidden/>
          </w:rPr>
          <w:tab/>
        </w:r>
        <w:r>
          <w:rPr>
            <w:noProof/>
            <w:webHidden/>
          </w:rPr>
          <w:fldChar w:fldCharType="begin"/>
        </w:r>
        <w:r>
          <w:rPr>
            <w:noProof/>
            <w:webHidden/>
          </w:rPr>
          <w:instrText xml:space="preserve"> PAGEREF _Toc102120084 \h </w:instrText>
        </w:r>
        <w:r>
          <w:rPr>
            <w:noProof/>
            <w:webHidden/>
          </w:rPr>
        </w:r>
        <w:r>
          <w:rPr>
            <w:noProof/>
            <w:webHidden/>
          </w:rPr>
          <w:fldChar w:fldCharType="separate"/>
        </w:r>
        <w:r>
          <w:rPr>
            <w:noProof/>
            <w:webHidden/>
          </w:rPr>
          <w:t>25</w:t>
        </w:r>
        <w:r>
          <w:rPr>
            <w:noProof/>
            <w:webHidden/>
          </w:rPr>
          <w:fldChar w:fldCharType="end"/>
        </w:r>
      </w:hyperlink>
    </w:p>
    <w:p w14:paraId="505E0CE5" w14:textId="5FEF2711" w:rsidR="00707E65" w:rsidRDefault="00707E65">
      <w:pPr>
        <w:pStyle w:val="Obsah1"/>
        <w:rPr>
          <w:rFonts w:eastAsiaTheme="minorEastAsia"/>
          <w:caps w:val="0"/>
          <w:noProof/>
          <w:sz w:val="22"/>
          <w:szCs w:val="22"/>
          <w:lang w:eastAsia="cs-CZ"/>
        </w:rPr>
      </w:pPr>
      <w:hyperlink w:anchor="_Toc102120085" w:history="1">
        <w:r w:rsidRPr="008C44BB">
          <w:rPr>
            <w:rStyle w:val="Hypertextovodkaz"/>
          </w:rPr>
          <w:t>20.</w:t>
        </w:r>
        <w:r>
          <w:rPr>
            <w:rFonts w:eastAsiaTheme="minorEastAsia"/>
            <w:caps w:val="0"/>
            <w:noProof/>
            <w:sz w:val="22"/>
            <w:szCs w:val="22"/>
            <w:lang w:eastAsia="cs-CZ"/>
          </w:rPr>
          <w:tab/>
        </w:r>
        <w:r w:rsidRPr="008C44BB">
          <w:rPr>
            <w:rStyle w:val="Hypertextovodkaz"/>
          </w:rPr>
          <w:t>NEOBSAZENO</w:t>
        </w:r>
        <w:r>
          <w:rPr>
            <w:noProof/>
            <w:webHidden/>
          </w:rPr>
          <w:tab/>
        </w:r>
        <w:r>
          <w:rPr>
            <w:noProof/>
            <w:webHidden/>
          </w:rPr>
          <w:fldChar w:fldCharType="begin"/>
        </w:r>
        <w:r>
          <w:rPr>
            <w:noProof/>
            <w:webHidden/>
          </w:rPr>
          <w:instrText xml:space="preserve"> PAGEREF _Toc102120085 \h </w:instrText>
        </w:r>
        <w:r>
          <w:rPr>
            <w:noProof/>
            <w:webHidden/>
          </w:rPr>
        </w:r>
        <w:r>
          <w:rPr>
            <w:noProof/>
            <w:webHidden/>
          </w:rPr>
          <w:fldChar w:fldCharType="separate"/>
        </w:r>
        <w:r>
          <w:rPr>
            <w:noProof/>
            <w:webHidden/>
          </w:rPr>
          <w:t>25</w:t>
        </w:r>
        <w:r>
          <w:rPr>
            <w:noProof/>
            <w:webHidden/>
          </w:rPr>
          <w:fldChar w:fldCharType="end"/>
        </w:r>
      </w:hyperlink>
    </w:p>
    <w:p w14:paraId="43219D79" w14:textId="34B0543F" w:rsidR="00707E65" w:rsidRDefault="00707E65">
      <w:pPr>
        <w:pStyle w:val="Obsah1"/>
        <w:rPr>
          <w:rFonts w:eastAsiaTheme="minorEastAsia"/>
          <w:caps w:val="0"/>
          <w:noProof/>
          <w:sz w:val="22"/>
          <w:szCs w:val="22"/>
          <w:lang w:eastAsia="cs-CZ"/>
        </w:rPr>
      </w:pPr>
      <w:hyperlink w:anchor="_Toc102120086" w:history="1">
        <w:r w:rsidRPr="008C44BB">
          <w:rPr>
            <w:rStyle w:val="Hypertextovodkaz"/>
          </w:rPr>
          <w:t>21.</w:t>
        </w:r>
        <w:r>
          <w:rPr>
            <w:rFonts w:eastAsiaTheme="minorEastAsia"/>
            <w:caps w:val="0"/>
            <w:noProof/>
            <w:sz w:val="22"/>
            <w:szCs w:val="22"/>
            <w:lang w:eastAsia="cs-CZ"/>
          </w:rPr>
          <w:tab/>
        </w:r>
        <w:r w:rsidRPr="008C44BB">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_Toc102120086 \h </w:instrText>
        </w:r>
        <w:r>
          <w:rPr>
            <w:noProof/>
            <w:webHidden/>
          </w:rPr>
        </w:r>
        <w:r>
          <w:rPr>
            <w:noProof/>
            <w:webHidden/>
          </w:rPr>
          <w:fldChar w:fldCharType="separate"/>
        </w:r>
        <w:r>
          <w:rPr>
            <w:noProof/>
            <w:webHidden/>
          </w:rPr>
          <w:t>25</w:t>
        </w:r>
        <w:r>
          <w:rPr>
            <w:noProof/>
            <w:webHidden/>
          </w:rPr>
          <w:fldChar w:fldCharType="end"/>
        </w:r>
      </w:hyperlink>
    </w:p>
    <w:p w14:paraId="7BA2F8E1" w14:textId="785A96C2" w:rsidR="00707E65" w:rsidRDefault="00707E65">
      <w:pPr>
        <w:pStyle w:val="Obsah1"/>
        <w:rPr>
          <w:rFonts w:eastAsiaTheme="minorEastAsia"/>
          <w:caps w:val="0"/>
          <w:noProof/>
          <w:sz w:val="22"/>
          <w:szCs w:val="22"/>
          <w:lang w:eastAsia="cs-CZ"/>
        </w:rPr>
      </w:pPr>
      <w:hyperlink w:anchor="_Toc102120087" w:history="1">
        <w:r w:rsidRPr="008C44BB">
          <w:rPr>
            <w:rStyle w:val="Hypertextovodkaz"/>
          </w:rPr>
          <w:t>22.</w:t>
        </w:r>
        <w:r>
          <w:rPr>
            <w:rFonts w:eastAsiaTheme="minorEastAsia"/>
            <w:caps w:val="0"/>
            <w:noProof/>
            <w:sz w:val="22"/>
            <w:szCs w:val="22"/>
            <w:lang w:eastAsia="cs-CZ"/>
          </w:rPr>
          <w:tab/>
        </w:r>
        <w:r w:rsidRPr="008C44BB">
          <w:rPr>
            <w:rStyle w:val="Hypertextovodkaz"/>
          </w:rPr>
          <w:t>PŘÍLOHY TĚCHTO POKYNŮ</w:t>
        </w:r>
        <w:r>
          <w:rPr>
            <w:noProof/>
            <w:webHidden/>
          </w:rPr>
          <w:tab/>
        </w:r>
        <w:r>
          <w:rPr>
            <w:noProof/>
            <w:webHidden/>
          </w:rPr>
          <w:fldChar w:fldCharType="begin"/>
        </w:r>
        <w:r>
          <w:rPr>
            <w:noProof/>
            <w:webHidden/>
          </w:rPr>
          <w:instrText xml:space="preserve"> PAGEREF _Toc102120087 \h </w:instrText>
        </w:r>
        <w:r>
          <w:rPr>
            <w:noProof/>
            <w:webHidden/>
          </w:rPr>
        </w:r>
        <w:r>
          <w:rPr>
            <w:noProof/>
            <w:webHidden/>
          </w:rPr>
          <w:fldChar w:fldCharType="separate"/>
        </w:r>
        <w:r>
          <w:rPr>
            <w:noProof/>
            <w:webHidden/>
          </w:rPr>
          <w:t>26</w:t>
        </w:r>
        <w:r>
          <w:rPr>
            <w:noProof/>
            <w:webHidden/>
          </w:rPr>
          <w:fldChar w:fldCharType="end"/>
        </w:r>
      </w:hyperlink>
    </w:p>
    <w:p w14:paraId="621EC63B" w14:textId="30457EED" w:rsidR="00AD0C7B" w:rsidRDefault="00BD7E91" w:rsidP="008D03B9">
      <w:r>
        <w:fldChar w:fldCharType="end"/>
      </w:r>
    </w:p>
    <w:p w14:paraId="51A7A75D" w14:textId="77777777" w:rsidR="00AD0C7B" w:rsidRDefault="00AD0C7B">
      <w:r>
        <w:br w:type="page"/>
      </w:r>
    </w:p>
    <w:p w14:paraId="27CC8423" w14:textId="77777777" w:rsidR="0035531B" w:rsidRDefault="0035531B" w:rsidP="0035531B">
      <w:pPr>
        <w:pStyle w:val="Nadpis1-1"/>
      </w:pPr>
      <w:bookmarkStart w:id="0" w:name="_Toc389559699"/>
      <w:bookmarkStart w:id="1" w:name="_Toc397429847"/>
      <w:bookmarkStart w:id="2" w:name="_Ref433028040"/>
      <w:bookmarkStart w:id="3" w:name="_Toc1048197"/>
      <w:bookmarkStart w:id="4" w:name="_Toc102120066"/>
      <w:r>
        <w:lastRenderedPageBreak/>
        <w:t>ÚVODNÍ USTANOVENÍ</w:t>
      </w:r>
      <w:bookmarkEnd w:id="4"/>
    </w:p>
    <w:p w14:paraId="6BF5F506"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55C5DDDD"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22DD5CB3" w14:textId="77777777" w:rsidR="00652EFD" w:rsidRPr="00652EFD" w:rsidRDefault="00652EFD" w:rsidP="00652EFD">
      <w:pPr>
        <w:pStyle w:val="Text1-1"/>
        <w:rPr>
          <w:b/>
        </w:rPr>
      </w:pPr>
      <w:r w:rsidRPr="00652EFD">
        <w:rPr>
          <w:b/>
        </w:rPr>
        <w:t>Veřejná zakázka na služby je zadávána v otevřeném řízení dle § 56 a násl. ZZVZ.</w:t>
      </w:r>
    </w:p>
    <w:p w14:paraId="213A0AB5"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4AB986C3"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4A73CBD8"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575FF19D" w14:textId="77777777"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r w:rsidR="009043E9">
        <w:rPr>
          <w:szCs w:val="24"/>
        </w:rPr>
        <w:t>.</w:t>
      </w:r>
    </w:p>
    <w:p w14:paraId="16C4ED34"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1BCC9D37"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13B7F8BC" w14:textId="77777777" w:rsidR="0035531B" w:rsidRDefault="0035531B" w:rsidP="0035531B">
      <w:pPr>
        <w:pStyle w:val="Nadpis1-1"/>
      </w:pPr>
      <w:bookmarkStart w:id="5" w:name="_Toc102120067"/>
      <w:r>
        <w:t>IDENTIFIKAČNÍ ÚDAJE ZADAVATELE</w:t>
      </w:r>
      <w:bookmarkEnd w:id="5"/>
    </w:p>
    <w:p w14:paraId="13CE0F27"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63281040" w14:textId="77777777" w:rsidR="0035531B" w:rsidRDefault="0035531B" w:rsidP="0035531B">
      <w:pPr>
        <w:pStyle w:val="Textbezslovn"/>
        <w:spacing w:after="0"/>
      </w:pPr>
      <w:r>
        <w:t>sídlo: Dlážděná 1003/7, Praha 1</w:t>
      </w:r>
      <w:r w:rsidR="0076241C">
        <w:t>-</w:t>
      </w:r>
      <w:r>
        <w:t xml:space="preserve"> Nové Město, PSČ 110 00</w:t>
      </w:r>
    </w:p>
    <w:p w14:paraId="1304533A"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7F981BB" w14:textId="77777777" w:rsidR="0035531B" w:rsidRDefault="0035531B" w:rsidP="0035531B">
      <w:pPr>
        <w:pStyle w:val="Textbezslovn"/>
        <w:spacing w:after="0"/>
      </w:pPr>
      <w:r>
        <w:t>IČO: 70994234</w:t>
      </w:r>
    </w:p>
    <w:p w14:paraId="29F2BC79" w14:textId="77777777" w:rsidR="0035531B" w:rsidRDefault="0035531B" w:rsidP="0035531B">
      <w:pPr>
        <w:pStyle w:val="Textbezslovn"/>
        <w:spacing w:after="0"/>
      </w:pPr>
      <w:r>
        <w:t>DIČ: CZ70994234</w:t>
      </w:r>
    </w:p>
    <w:p w14:paraId="60354A1E" w14:textId="77777777" w:rsidR="0035531B" w:rsidRDefault="0035531B" w:rsidP="0035531B">
      <w:pPr>
        <w:pStyle w:val="Textbezslovn"/>
        <w:spacing w:after="0"/>
      </w:pPr>
      <w:r>
        <w:t xml:space="preserve">Identifikátor datové schránky: </w:t>
      </w:r>
      <w:proofErr w:type="spellStart"/>
      <w:r>
        <w:t>uccchjm</w:t>
      </w:r>
      <w:proofErr w:type="spellEnd"/>
    </w:p>
    <w:p w14:paraId="7CC4B86A" w14:textId="5B00E1FB" w:rsidR="007A5BC3" w:rsidRPr="00476F6F" w:rsidRDefault="0035531B" w:rsidP="0035531B">
      <w:pPr>
        <w:pStyle w:val="Textbezslovn"/>
        <w:spacing w:after="0"/>
        <w:ind w:left="2127" w:hanging="1390"/>
      </w:pPr>
      <w:r>
        <w:lastRenderedPageBreak/>
        <w:t xml:space="preserve">zastoupená: </w:t>
      </w:r>
      <w:r>
        <w:tab/>
      </w:r>
      <w:r w:rsidR="007A5BC3" w:rsidRPr="00476F6F">
        <w:t>Ing. Liborem Vavrečkou, ředitelem Správy železniční geodézie, na základě „Pověření“ č. 31</w:t>
      </w:r>
      <w:r w:rsidR="00476F6F" w:rsidRPr="00476F6F">
        <w:t>69</w:t>
      </w:r>
      <w:r w:rsidR="007A5BC3" w:rsidRPr="00476F6F">
        <w:t xml:space="preserve"> ze dne </w:t>
      </w:r>
      <w:proofErr w:type="gramStart"/>
      <w:r w:rsidR="00476F6F" w:rsidRPr="00476F6F">
        <w:t>18.03.2022</w:t>
      </w:r>
      <w:proofErr w:type="gramEnd"/>
      <w:r w:rsidR="007A5BC3" w:rsidRPr="00476F6F">
        <w:t xml:space="preserve"> </w:t>
      </w:r>
    </w:p>
    <w:p w14:paraId="7AB0B8DE" w14:textId="77777777" w:rsidR="0035531B" w:rsidRDefault="0035531B" w:rsidP="0035531B">
      <w:pPr>
        <w:pStyle w:val="Nadpis1-1"/>
      </w:pPr>
      <w:bookmarkStart w:id="6" w:name="_Toc102120068"/>
      <w:r>
        <w:t>KOMUNIKACE MEZI ZADAVATELEM</w:t>
      </w:r>
      <w:r w:rsidR="00845C50">
        <w:t xml:space="preserve"> a </w:t>
      </w:r>
      <w:r>
        <w:t>DODAVATELEM</w:t>
      </w:r>
      <w:bookmarkEnd w:id="6"/>
      <w:r>
        <w:t xml:space="preserve"> </w:t>
      </w:r>
    </w:p>
    <w:p w14:paraId="68B114AE" w14:textId="270282EA" w:rsidR="0035531B" w:rsidRDefault="0035531B" w:rsidP="006B4D73">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C43555" w:rsidRPr="003468DC">
          <w:rPr>
            <w:rStyle w:val="Hypertextovodkaz"/>
            <w:noProof w:val="0"/>
          </w:rPr>
          <w:t>https://zakazky.s</w:t>
        </w:r>
        <w:r w:rsidR="00C43555" w:rsidRPr="00D01AF3">
          <w:rPr>
            <w:rStyle w:val="Hypertextovodkaz"/>
            <w:noProof w:val="0"/>
          </w:rPr>
          <w:t>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7A5BC3">
        <w:t>.</w:t>
      </w:r>
    </w:p>
    <w:p w14:paraId="6C73571C" w14:textId="011A38CB" w:rsidR="0035531B" w:rsidRDefault="0035531B" w:rsidP="0035531B">
      <w:pPr>
        <w:pStyle w:val="Text1-1"/>
      </w:pPr>
      <w:r>
        <w:t>Kontaktní osobou zadavatele pro zadávací řízení je:</w:t>
      </w:r>
      <w:r w:rsidR="007A5BC3" w:rsidRPr="007A5BC3">
        <w:rPr>
          <w:rFonts w:eastAsia="Times New Roman" w:cs="Arial"/>
          <w:b/>
          <w:lang w:eastAsia="cs-CZ"/>
        </w:rPr>
        <w:t xml:space="preserve"> </w:t>
      </w:r>
      <w:r w:rsidR="007A5BC3" w:rsidRPr="007A5BC3">
        <w:rPr>
          <w:rFonts w:eastAsia="Times New Roman" w:cs="Arial"/>
          <w:lang w:eastAsia="cs-CZ"/>
        </w:rPr>
        <w:t>Helena Baštářová</w:t>
      </w:r>
    </w:p>
    <w:p w14:paraId="1FE1CFB3" w14:textId="2744F95F" w:rsidR="0035531B" w:rsidRDefault="0035531B" w:rsidP="0035531B">
      <w:pPr>
        <w:pStyle w:val="Textbezslovn"/>
        <w:spacing w:after="0"/>
      </w:pPr>
      <w:r>
        <w:t xml:space="preserve">telefon: </w:t>
      </w:r>
      <w:r>
        <w:tab/>
      </w:r>
      <w:r w:rsidR="007A5BC3" w:rsidRPr="007A5BC3">
        <w:t xml:space="preserve">+420 724 129 033 </w:t>
      </w:r>
    </w:p>
    <w:p w14:paraId="34E9C9B0" w14:textId="23467814" w:rsidR="0035531B" w:rsidRDefault="0035531B" w:rsidP="0035531B">
      <w:pPr>
        <w:pStyle w:val="Textbezslovn"/>
        <w:spacing w:after="0"/>
      </w:pPr>
      <w:r>
        <w:t xml:space="preserve">e-mail: </w:t>
      </w:r>
      <w:r w:rsidR="00652EFD">
        <w:tab/>
      </w:r>
      <w:r w:rsidR="007A5BC3" w:rsidRPr="007A5BC3">
        <w:t>bastarova@spravazeleznic.cz</w:t>
      </w:r>
      <w:r w:rsidR="007A5BC3" w:rsidRPr="007A5BC3">
        <w:rPr>
          <w:highlight w:val="green"/>
        </w:rPr>
        <w:t xml:space="preserve"> </w:t>
      </w:r>
    </w:p>
    <w:p w14:paraId="5F55CB21" w14:textId="77777777" w:rsidR="001D2492" w:rsidRDefault="001D2492" w:rsidP="0035531B">
      <w:pPr>
        <w:pStyle w:val="Textbezslovn"/>
      </w:pPr>
    </w:p>
    <w:p w14:paraId="67682523" w14:textId="4F9D4466" w:rsidR="007A5BC3" w:rsidRDefault="0035531B" w:rsidP="001D2492">
      <w:pPr>
        <w:pStyle w:val="Textbezslovn"/>
        <w:spacing w:after="0"/>
      </w:pPr>
      <w:r>
        <w:t xml:space="preserve">adresa: </w:t>
      </w:r>
    </w:p>
    <w:p w14:paraId="1E49D4B7" w14:textId="42BAE0B0" w:rsidR="007A5BC3" w:rsidRDefault="007A5BC3" w:rsidP="001D2492">
      <w:pPr>
        <w:pStyle w:val="Textbezslovn"/>
        <w:spacing w:after="0"/>
      </w:pPr>
      <w:r w:rsidRPr="007A5BC3">
        <w:t>Správa železnic, státní organizace</w:t>
      </w:r>
    </w:p>
    <w:p w14:paraId="164AA17F" w14:textId="675C2C48" w:rsidR="001D2492" w:rsidRDefault="001D2492" w:rsidP="001D2492">
      <w:pPr>
        <w:pStyle w:val="Textbezslovn"/>
        <w:spacing w:after="0"/>
      </w:pPr>
      <w:r w:rsidRPr="001D2492">
        <w:t>Stavební správa západ</w:t>
      </w:r>
    </w:p>
    <w:p w14:paraId="27AC5A9F" w14:textId="77777777" w:rsidR="001D2492" w:rsidRDefault="001D2492" w:rsidP="001D2492">
      <w:pPr>
        <w:pStyle w:val="Textbezslovn"/>
        <w:spacing w:after="0"/>
      </w:pPr>
      <w:r>
        <w:t>Ke Štvanici 656/3</w:t>
      </w:r>
    </w:p>
    <w:p w14:paraId="57F58987" w14:textId="65FBB2BD" w:rsidR="007A5BC3" w:rsidRDefault="007A5BC3" w:rsidP="001D2492">
      <w:pPr>
        <w:pStyle w:val="Textbezslovn"/>
        <w:spacing w:after="0"/>
      </w:pPr>
      <w:r w:rsidRPr="007A5BC3">
        <w:t>186 00 Praha 8</w:t>
      </w:r>
    </w:p>
    <w:p w14:paraId="5B75382F" w14:textId="77777777" w:rsidR="007A5BC3" w:rsidRDefault="007A5BC3" w:rsidP="0035531B">
      <w:pPr>
        <w:pStyle w:val="Textbezslovn"/>
      </w:pPr>
    </w:p>
    <w:p w14:paraId="66F3C88A" w14:textId="308C47E9" w:rsidR="0035531B" w:rsidRDefault="0035531B" w:rsidP="0035531B">
      <w:pPr>
        <w:pStyle w:val="Nadpis1-1"/>
      </w:pPr>
      <w:bookmarkStart w:id="7" w:name="_Toc102120069"/>
      <w:r>
        <w:t>ÚČEL</w:t>
      </w:r>
      <w:r w:rsidR="00845C50">
        <w:t xml:space="preserve"> a </w:t>
      </w:r>
      <w:r>
        <w:t>PŘEDMĚT PLNĚNÍ VEŘEJNÉ ZAKÁZKY</w:t>
      </w:r>
      <w:bookmarkEnd w:id="7"/>
    </w:p>
    <w:p w14:paraId="31614EEB" w14:textId="77777777" w:rsidR="0035531B" w:rsidRDefault="0035531B" w:rsidP="0035531B">
      <w:pPr>
        <w:pStyle w:val="Text1-1"/>
      </w:pPr>
      <w:r>
        <w:t>Účel veřejné zakázky</w:t>
      </w:r>
    </w:p>
    <w:p w14:paraId="4EDD8A8A" w14:textId="6D88D611" w:rsidR="001D2492" w:rsidRPr="009E0B60" w:rsidRDefault="001D2492" w:rsidP="001D2492">
      <w:pPr>
        <w:pStyle w:val="Textbezslovn"/>
      </w:pPr>
      <w:r w:rsidRPr="009E0B60">
        <w:t>Geodetické práce, které budou použity pro vyhotovení podkladu pro projektovou přípravu vysokorychlostních tratí.</w:t>
      </w:r>
    </w:p>
    <w:p w14:paraId="6AEDE138" w14:textId="77777777" w:rsidR="0035531B" w:rsidRPr="009E0B60" w:rsidRDefault="0035531B" w:rsidP="0035531B">
      <w:pPr>
        <w:pStyle w:val="Text1-1"/>
      </w:pPr>
      <w:r w:rsidRPr="009E0B60">
        <w:t>Předmět plnění veřejné zakázky</w:t>
      </w:r>
    </w:p>
    <w:p w14:paraId="58C14EE4" w14:textId="2FC8EEC7" w:rsidR="001D2492" w:rsidRPr="009E0B60" w:rsidRDefault="001D2492" w:rsidP="001D2492">
      <w:pPr>
        <w:autoSpaceDE w:val="0"/>
        <w:autoSpaceDN w:val="0"/>
        <w:adjustRightInd w:val="0"/>
        <w:spacing w:after="0" w:line="240" w:lineRule="auto"/>
        <w:ind w:left="709"/>
        <w:jc w:val="both"/>
        <w:rPr>
          <w:rFonts w:ascii="Verdana" w:hAnsi="Verdana" w:cs="Verdana"/>
        </w:rPr>
      </w:pPr>
      <w:r w:rsidRPr="009E0B60">
        <w:rPr>
          <w:rFonts w:ascii="Verdana" w:hAnsi="Verdana" w:cs="Verdana"/>
        </w:rPr>
        <w:t>Geodetické práce budou spočívat v zaměření stávající situace v navrhovaném pásu budoucí stavby, tj. zejména morfologie terénu, včetně stavebních a technologických objektů. Dále pak v zájmovém území zaměřit veškeré napojení a křížení silnic a dálnic, železnic a vodních toků a nadzemních znaků inženýrských sítí.</w:t>
      </w:r>
    </w:p>
    <w:p w14:paraId="4460ADDF" w14:textId="77777777" w:rsidR="001D2492" w:rsidRPr="009E0B60" w:rsidRDefault="001D2492" w:rsidP="00652EFD">
      <w:pPr>
        <w:pStyle w:val="Text1-1"/>
        <w:numPr>
          <w:ilvl w:val="0"/>
          <w:numId w:val="0"/>
        </w:numPr>
        <w:ind w:left="737"/>
      </w:pPr>
    </w:p>
    <w:p w14:paraId="101ADB33" w14:textId="7488EFB3" w:rsidR="00652EFD" w:rsidRDefault="00652EFD" w:rsidP="00652EFD">
      <w:pPr>
        <w:pStyle w:val="Text1-1"/>
        <w:numPr>
          <w:ilvl w:val="0"/>
          <w:numId w:val="0"/>
        </w:numPr>
        <w:ind w:left="737"/>
      </w:pPr>
      <w:r>
        <w:t>Bližší specifikace předmětu plnění veřejné zakázky je upravena v dalších částech zadávací dokumentace.</w:t>
      </w:r>
    </w:p>
    <w:p w14:paraId="7157DE89" w14:textId="77777777" w:rsidR="00652EFD" w:rsidRDefault="00652EFD" w:rsidP="00652EFD">
      <w:pPr>
        <w:pStyle w:val="Text1-1"/>
      </w:pPr>
      <w:r>
        <w:t>Klasifikace předmětu veřejné zakázky</w:t>
      </w:r>
    </w:p>
    <w:p w14:paraId="530111A6" w14:textId="6C3F00D3" w:rsidR="00652EFD" w:rsidRDefault="00652EFD" w:rsidP="00652EFD">
      <w:pPr>
        <w:pStyle w:val="Text1-1"/>
        <w:numPr>
          <w:ilvl w:val="0"/>
          <w:numId w:val="0"/>
        </w:numPr>
        <w:spacing w:after="0"/>
        <w:ind w:left="737"/>
      </w:pPr>
      <w:r>
        <w:t>kód CPV 71322</w:t>
      </w:r>
      <w:r w:rsidR="001D2492">
        <w:t>500-6</w:t>
      </w:r>
      <w:r>
        <w:t xml:space="preserve"> Technické projekty pro</w:t>
      </w:r>
      <w:r w:rsidR="001D2492">
        <w:t xml:space="preserve"> dopravní instalace</w:t>
      </w:r>
    </w:p>
    <w:p w14:paraId="480F890D" w14:textId="77777777" w:rsidR="001D2492" w:rsidRDefault="001D2492" w:rsidP="00652EFD">
      <w:pPr>
        <w:pStyle w:val="Text1-1"/>
        <w:numPr>
          <w:ilvl w:val="0"/>
          <w:numId w:val="0"/>
        </w:numPr>
        <w:spacing w:after="0"/>
        <w:ind w:left="737"/>
      </w:pPr>
    </w:p>
    <w:p w14:paraId="166A6997" w14:textId="20A1223B" w:rsidR="0035531B" w:rsidRPr="009E0B60" w:rsidRDefault="00652EFD" w:rsidP="00652EFD">
      <w:pPr>
        <w:pStyle w:val="Text1-1"/>
      </w:pPr>
      <w:r w:rsidRPr="009E0B60">
        <w:t xml:space="preserve">Doba plnění veřejné zakázky je podrobně uvedena ve Smlouvě o dílo na plnění veřejné zakázky (v </w:t>
      </w:r>
      <w:r w:rsidR="009E0B60" w:rsidRPr="009E0B60">
        <w:t>Článku 3 – Lhůty k provedení díla</w:t>
      </w:r>
      <w:r w:rsidRPr="009E0B60">
        <w:t>), jejíž závazný vzor tvoří Díl 2 zadávací dokumentace.</w:t>
      </w:r>
    </w:p>
    <w:p w14:paraId="0B617134" w14:textId="77777777" w:rsidR="0035531B" w:rsidRDefault="0035531B" w:rsidP="006F6B09">
      <w:pPr>
        <w:pStyle w:val="Nadpis1-1"/>
      </w:pPr>
      <w:bookmarkStart w:id="8" w:name="_Toc102120070"/>
      <w:r>
        <w:t>ZDROJE FINANCOVÁNÍ</w:t>
      </w:r>
      <w:r w:rsidR="00845C50">
        <w:t xml:space="preserve"> a </w:t>
      </w:r>
      <w:r>
        <w:t>PŘEDPOKLÁDANÁ HODNOTA VEŘEJNÉ ZAKÁZKY</w:t>
      </w:r>
      <w:bookmarkEnd w:id="8"/>
    </w:p>
    <w:p w14:paraId="3440A195" w14:textId="6B8F8F65" w:rsidR="00BB5B27" w:rsidRDefault="00BB5B27" w:rsidP="00BB5B27">
      <w:pPr>
        <w:pStyle w:val="Text1-1"/>
      </w:pPr>
      <w:r>
        <w:t>U této zakázky se předpokládá, že bude financována z prostředků České republiky - Státního fondu dopravní infrastruktury.</w:t>
      </w:r>
    </w:p>
    <w:p w14:paraId="20AE488F" w14:textId="77777777" w:rsidR="0035531B" w:rsidRDefault="0035531B" w:rsidP="0035531B">
      <w:pPr>
        <w:pStyle w:val="Text1-1"/>
      </w:pPr>
      <w:r>
        <w:lastRenderedPageBreak/>
        <w:t>Konečným příjemcem prostředků ze zdrojů uvedených</w:t>
      </w:r>
      <w:r w:rsidR="00092CC9">
        <w:t xml:space="preserve"> v </w:t>
      </w:r>
      <w:r>
        <w:t>článku 5.1 těchto Pokynů je Správa železni</w:t>
      </w:r>
      <w:r w:rsidR="00040961">
        <w:t>c</w:t>
      </w:r>
      <w:r>
        <w:t>, státní organizace, se sídlem Praha 1</w:t>
      </w:r>
      <w:r w:rsidR="0076241C">
        <w:t>-</w:t>
      </w:r>
      <w:r>
        <w:t xml:space="preserve"> Nové Město, Dlážděná 1003/7, PSČ 110 00 (zadavatel).</w:t>
      </w:r>
    </w:p>
    <w:p w14:paraId="59225959" w14:textId="4DE947AF" w:rsidR="0035531B" w:rsidRPr="00476F6F" w:rsidRDefault="0035531B" w:rsidP="0035531B">
      <w:pPr>
        <w:pStyle w:val="Text1-1"/>
      </w:pPr>
      <w:r w:rsidRPr="00476F6F">
        <w:t>Předpokládaná hodnota veřejné zakázky činí</w:t>
      </w:r>
      <w:r w:rsidR="005621FF" w:rsidRPr="00476F6F">
        <w:t xml:space="preserve"> </w:t>
      </w:r>
      <w:r w:rsidR="005621FF" w:rsidRPr="00476F6F">
        <w:rPr>
          <w:b/>
        </w:rPr>
        <w:t xml:space="preserve">15 000 000,- </w:t>
      </w:r>
      <w:r w:rsidRPr="00476F6F">
        <w:rPr>
          <w:b/>
        </w:rPr>
        <w:t>Kč</w:t>
      </w:r>
      <w:r w:rsidRPr="00476F6F">
        <w:t xml:space="preserve"> (bez DPH).</w:t>
      </w:r>
    </w:p>
    <w:p w14:paraId="0664E142" w14:textId="5FE29CCE" w:rsidR="004317B6" w:rsidRPr="00476F6F" w:rsidRDefault="004317B6" w:rsidP="004317B6">
      <w:pPr>
        <w:pStyle w:val="Text1-1"/>
        <w:numPr>
          <w:ilvl w:val="0"/>
          <w:numId w:val="0"/>
        </w:numPr>
        <w:spacing w:after="0"/>
        <w:ind w:left="737"/>
      </w:pPr>
      <w:r w:rsidRPr="00476F6F">
        <w:rPr>
          <w:b/>
        </w:rPr>
        <w:t>Zadavatel stanovuje závaznou zadávací podmínku tak, že částka 15 000 000,- Kč je nejvyšší přípustnou nabídkovou cenou (bez DPH), a to pod sankcí vyloučení z další účasti v</w:t>
      </w:r>
      <w:r w:rsidR="00B41290">
        <w:rPr>
          <w:b/>
        </w:rPr>
        <w:t xml:space="preserve"> zadávacím</w:t>
      </w:r>
      <w:r w:rsidRPr="00476F6F">
        <w:rPr>
          <w:b/>
        </w:rPr>
        <w:t xml:space="preserve"> řízení.</w:t>
      </w:r>
    </w:p>
    <w:p w14:paraId="15CA80CA" w14:textId="77777777" w:rsidR="0035531B" w:rsidRDefault="0035531B" w:rsidP="006F6B09">
      <w:pPr>
        <w:pStyle w:val="Nadpis1-1"/>
      </w:pPr>
      <w:bookmarkStart w:id="9" w:name="_Toc102120071"/>
      <w:r>
        <w:t>OBSAH ZADÁVACÍ DOKUMENTACE</w:t>
      </w:r>
      <w:bookmarkEnd w:id="9"/>
      <w:r>
        <w:t xml:space="preserve"> </w:t>
      </w:r>
    </w:p>
    <w:p w14:paraId="14BB9243"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7AE6D5C0"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04A3168C"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7FA4ACA2" w14:textId="77777777" w:rsidR="00ED116C" w:rsidRDefault="00ED116C" w:rsidP="00ED116C">
      <w:pPr>
        <w:pStyle w:val="Textbezslovn"/>
        <w:tabs>
          <w:tab w:val="left" w:pos="1701"/>
        </w:tabs>
        <w:ind w:left="1701" w:hanging="964"/>
      </w:pPr>
      <w:r>
        <w:t>Část 2</w:t>
      </w:r>
      <w:r>
        <w:tab/>
        <w:t>Pokyny pro dodavatele</w:t>
      </w:r>
    </w:p>
    <w:p w14:paraId="6B7FB065" w14:textId="77777777" w:rsidR="00ED116C" w:rsidRPr="00B22255" w:rsidRDefault="00ED116C" w:rsidP="00ED116C">
      <w:pPr>
        <w:pStyle w:val="Textbezslovn"/>
        <w:tabs>
          <w:tab w:val="left" w:pos="1701"/>
        </w:tabs>
        <w:ind w:left="1701" w:hanging="964"/>
        <w:rPr>
          <w:b/>
        </w:rPr>
      </w:pPr>
      <w:r w:rsidRPr="00B22255">
        <w:rPr>
          <w:b/>
        </w:rPr>
        <w:t>DÍL 2</w:t>
      </w:r>
      <w:r w:rsidRPr="00B22255">
        <w:rPr>
          <w:b/>
        </w:rPr>
        <w:tab/>
        <w:t>SMLOUVA O DÍLO</w:t>
      </w:r>
    </w:p>
    <w:p w14:paraId="1C9F021D" w14:textId="4CFAD73F" w:rsidR="00ED116C" w:rsidRPr="00B22255" w:rsidRDefault="00ED116C" w:rsidP="00ED116C">
      <w:pPr>
        <w:pStyle w:val="Textbezslovn"/>
        <w:tabs>
          <w:tab w:val="left" w:pos="1701"/>
        </w:tabs>
        <w:spacing w:after="0"/>
        <w:ind w:left="1701" w:hanging="964"/>
      </w:pPr>
      <w:r w:rsidRPr="00B22255">
        <w:t>Část 1</w:t>
      </w:r>
      <w:r w:rsidRPr="00B22255">
        <w:tab/>
        <w:t xml:space="preserve">Smlouva o dílo včetně příloh </w:t>
      </w:r>
    </w:p>
    <w:p w14:paraId="4E206CC5" w14:textId="77777777" w:rsidR="002577E4" w:rsidRPr="004317B6" w:rsidRDefault="002577E4" w:rsidP="00ED116C">
      <w:pPr>
        <w:pStyle w:val="Textbezslovn"/>
        <w:tabs>
          <w:tab w:val="left" w:pos="1701"/>
        </w:tabs>
        <w:spacing w:after="0"/>
        <w:ind w:left="1701" w:hanging="964"/>
        <w:rPr>
          <w:color w:val="FF0000"/>
        </w:rPr>
      </w:pPr>
    </w:p>
    <w:p w14:paraId="4EEFD200" w14:textId="772AC5AE" w:rsidR="005A3D2F" w:rsidRPr="004317B6" w:rsidRDefault="0035531B" w:rsidP="00845C50">
      <w:pPr>
        <w:pStyle w:val="Text1-1"/>
        <w:spacing w:after="0"/>
        <w:rPr>
          <w:rStyle w:val="Hypertextovodkaz"/>
          <w:noProof w:val="0"/>
          <w:color w:val="auto"/>
          <w:u w:val="none"/>
        </w:rPr>
      </w:pPr>
      <w:r w:rsidRPr="00B6665C">
        <w:t>Zadávací dokumentace je přístupná na profilu zadavatele</w:t>
      </w:r>
      <w:r w:rsidR="005A3D2F" w:rsidRPr="00B6665C">
        <w:t xml:space="preserve"> </w:t>
      </w:r>
      <w:hyperlink r:id="rId12" w:history="1">
        <w:r w:rsidR="00C43555" w:rsidRPr="00B6665C">
          <w:rPr>
            <w:rStyle w:val="Hypertextovodkaz"/>
            <w:noProof w:val="0"/>
          </w:rPr>
          <w:t>https://zakazky.spravazeleznic.cz/</w:t>
        </w:r>
      </w:hyperlink>
      <w:r w:rsidRPr="00B6665C">
        <w:t>,</w:t>
      </w:r>
      <w:r w:rsidR="00845C50" w:rsidRPr="00B6665C">
        <w:t xml:space="preserve"> s </w:t>
      </w:r>
      <w:r w:rsidRPr="00B6665C">
        <w:t>výjimkou oznámení</w:t>
      </w:r>
      <w:r w:rsidR="00092CC9" w:rsidRPr="00B6665C">
        <w:t xml:space="preserve"> o </w:t>
      </w:r>
      <w:r w:rsidRPr="00B6665C">
        <w:t>zahájení zadávacího řízení – veřejné služby, které je dostupné</w:t>
      </w:r>
      <w:r w:rsidR="00845C50" w:rsidRPr="00B6665C">
        <w:t xml:space="preserve"> </w:t>
      </w:r>
      <w:r w:rsidRPr="00B6665C">
        <w:t>na stránkách Věstníku veřejných zakázek dostupných z:</w:t>
      </w:r>
      <w:r w:rsidR="00845C50" w:rsidRPr="00B6665C">
        <w:t xml:space="preserve"> </w:t>
      </w:r>
      <w:hyperlink r:id="rId13" w:history="1">
        <w:r w:rsidR="005A3D2F" w:rsidRPr="00B6665C">
          <w:rPr>
            <w:rStyle w:val="Hypertextovodkaz"/>
            <w:noProof w:val="0"/>
          </w:rPr>
          <w:t>https://vestnikverejnychzakazek.cz/</w:t>
        </w:r>
      </w:hyperlink>
      <w:r w:rsidR="009043E9">
        <w:rPr>
          <w:rStyle w:val="Hypertextovodkaz"/>
          <w:noProof w:val="0"/>
        </w:rPr>
        <w:t>.</w:t>
      </w:r>
    </w:p>
    <w:p w14:paraId="3EEE8C10" w14:textId="77777777" w:rsidR="004317B6" w:rsidRPr="00B6665C" w:rsidRDefault="004317B6" w:rsidP="004317B6">
      <w:pPr>
        <w:pStyle w:val="Text1-1"/>
        <w:numPr>
          <w:ilvl w:val="0"/>
          <w:numId w:val="0"/>
        </w:numPr>
        <w:spacing w:after="0"/>
        <w:ind w:left="737"/>
      </w:pPr>
    </w:p>
    <w:p w14:paraId="56264C91" w14:textId="77777777" w:rsidR="005A3D2F" w:rsidRPr="00476F6F" w:rsidRDefault="0035531B" w:rsidP="005A3D2F">
      <w:pPr>
        <w:pStyle w:val="Text1-1"/>
        <w:spacing w:after="0"/>
      </w:pPr>
      <w:r w:rsidRPr="00476F6F">
        <w:t xml:space="preserve">Zadavatel umožňuje dodavateli přístup ke všem svým interním předpisům následujícím způsobem: </w:t>
      </w:r>
      <w:hyperlink r:id="rId14" w:history="1">
        <w:r w:rsidR="005A3D2F" w:rsidRPr="00476F6F">
          <w:rPr>
            <w:rStyle w:val="Hypertextovodkaz"/>
            <w:noProof w:val="0"/>
            <w:color w:val="auto"/>
          </w:rPr>
          <w:t>http://www.tudc.cz/</w:t>
        </w:r>
      </w:hyperlink>
      <w:r w:rsidR="005A3D2F" w:rsidRPr="00476F6F">
        <w:t xml:space="preserve"> nebo</w:t>
      </w:r>
      <w:r w:rsidR="004137A8" w:rsidRPr="00476F6F">
        <w:t xml:space="preserve"> </w:t>
      </w:r>
      <w:hyperlink r:id="rId15" w:history="1">
        <w:r w:rsidR="00F13FD2" w:rsidRPr="00476F6F">
          <w:rPr>
            <w:rStyle w:val="Hypertextovodkaz"/>
            <w:noProof w:val="0"/>
            <w:color w:val="auto"/>
          </w:rPr>
          <w:t>https://www.spravazeleznic.cz/</w:t>
        </w:r>
      </w:hyperlink>
      <w:r w:rsidR="00A031F0" w:rsidRPr="00476F6F">
        <w:t xml:space="preserve"> </w:t>
      </w:r>
      <w:r w:rsidR="004137A8" w:rsidRPr="00476F6F">
        <w:t xml:space="preserve">(v sekci „O </w:t>
      </w:r>
      <w:proofErr w:type="gramStart"/>
      <w:r w:rsidR="004137A8" w:rsidRPr="00476F6F">
        <w:t>nás“ –&gt; „Vnitřní</w:t>
      </w:r>
      <w:proofErr w:type="gramEnd"/>
      <w:r w:rsidR="004137A8" w:rsidRPr="00476F6F">
        <w:t xml:space="preserve"> předpisy“ odkaz „Dokumenty a předpisy“).</w:t>
      </w:r>
    </w:p>
    <w:p w14:paraId="1654498B" w14:textId="77777777" w:rsidR="0035531B" w:rsidRPr="00476F6F" w:rsidRDefault="0035531B" w:rsidP="005A3D2F">
      <w:pPr>
        <w:pStyle w:val="Text1-1"/>
        <w:numPr>
          <w:ilvl w:val="0"/>
          <w:numId w:val="0"/>
        </w:numPr>
        <w:spacing w:after="0"/>
        <w:ind w:left="737"/>
      </w:pPr>
    </w:p>
    <w:p w14:paraId="3A961E6E" w14:textId="6F6A8298" w:rsidR="00ED116C" w:rsidRDefault="00ED116C" w:rsidP="00ED116C">
      <w:pPr>
        <w:pStyle w:val="Text1-1"/>
      </w:pPr>
      <w:r w:rsidRPr="00476F6F">
        <w:t xml:space="preserve">Dodavatelé jsou zcela odpovědni za dostatečně pečlivé </w:t>
      </w:r>
      <w:r w:rsidRPr="00ED116C">
        <w:t>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2C1A3FFF" w14:textId="0ED2B9AC" w:rsidR="001D6E71" w:rsidRDefault="00ED116C" w:rsidP="0035531B">
      <w:pPr>
        <w:pStyle w:val="Text1-1"/>
      </w:pPr>
      <w:r w:rsidRPr="00ED116C">
        <w:t>Zadavatel sděluje, že</w:t>
      </w:r>
      <w:r w:rsidR="00E13344">
        <w:t xml:space="preserve"> žádná část</w:t>
      </w:r>
      <w:r w:rsidRPr="00ED116C">
        <w:t xml:space="preserve"> zadávací dokumentace </w:t>
      </w:r>
      <w:r w:rsidR="00E13344">
        <w:t>nebyla vypracována osobou</w:t>
      </w:r>
      <w:r w:rsidRPr="00ED116C">
        <w:t xml:space="preserve"> odlišn</w:t>
      </w:r>
      <w:r w:rsidR="00E13344">
        <w:t xml:space="preserve">ou </w:t>
      </w:r>
      <w:r w:rsidRPr="00ED116C">
        <w:t>od zadavatele</w:t>
      </w:r>
      <w:r w:rsidR="00E13344">
        <w:t>.</w:t>
      </w:r>
      <w:r w:rsidRPr="001D6E71">
        <w:rPr>
          <w:highlight w:val="green"/>
        </w:rPr>
        <w:t xml:space="preserve"> </w:t>
      </w:r>
    </w:p>
    <w:p w14:paraId="0615F1E8" w14:textId="77777777" w:rsidR="0035531B" w:rsidRDefault="0035531B" w:rsidP="0035531B">
      <w:pPr>
        <w:pStyle w:val="Text1-1"/>
      </w:pPr>
      <w:r>
        <w:t>Pro vyloučení pochybností zadavatel uvádí, že ohledně této veřejné zakázky nevedl předběžné tržní konzultace.</w:t>
      </w:r>
    </w:p>
    <w:p w14:paraId="3B1DB8BA" w14:textId="77777777" w:rsidR="0035531B" w:rsidRDefault="0035531B" w:rsidP="00CC4380">
      <w:pPr>
        <w:pStyle w:val="Nadpis1-1"/>
      </w:pPr>
      <w:bookmarkStart w:id="10" w:name="_Toc102120072"/>
      <w:r>
        <w:t>VYSVĚTLENÍ, ZMĚNY</w:t>
      </w:r>
      <w:r w:rsidR="00845C50">
        <w:t xml:space="preserve"> a </w:t>
      </w:r>
      <w:r>
        <w:t>DOPLNĚNÍ ZADÁVACÍ DOKUMENTACE</w:t>
      </w:r>
      <w:bookmarkEnd w:id="10"/>
      <w:r>
        <w:t xml:space="preserve"> </w:t>
      </w:r>
    </w:p>
    <w:p w14:paraId="7E44808C"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C43555" w:rsidRPr="003468DC">
          <w:rPr>
            <w:rStyle w:val="Hypertextovodkaz"/>
            <w:noProof w:val="0"/>
          </w:rPr>
          <w:t>https://zakazky.s</w:t>
        </w:r>
        <w:r w:rsidR="00C43555" w:rsidRPr="00D01AF3">
          <w:rPr>
            <w:rStyle w:val="Hypertextovodkaz"/>
            <w:noProof w:val="0"/>
          </w:rPr>
          <w:t>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C43555" w:rsidRPr="003468DC">
          <w:rPr>
            <w:rStyle w:val="Hypertextovodkaz"/>
            <w:noProof w:val="0"/>
          </w:rPr>
          <w:t>https://zakazky.s</w:t>
        </w:r>
        <w:r w:rsidR="00C43555" w:rsidRPr="00D01AF3">
          <w:rPr>
            <w:rStyle w:val="Hypertextovodkaz"/>
            <w:noProof w:val="0"/>
          </w:rPr>
          <w:t>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250477EB" w14:textId="3AD5FF9C" w:rsidR="0035531B" w:rsidRPr="00B6665C" w:rsidRDefault="0035531B" w:rsidP="0035531B">
      <w:pPr>
        <w:pStyle w:val="Text1-1"/>
      </w:pPr>
      <w:r w:rsidRPr="00B6665C">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37792BFE" w14:textId="77777777" w:rsidR="0035531B" w:rsidRDefault="0035531B" w:rsidP="0035531B">
      <w:pPr>
        <w:pStyle w:val="Text1-1"/>
      </w:pPr>
      <w:r>
        <w:lastRenderedPageBreak/>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159644A" w14:textId="77777777" w:rsidR="0035531B" w:rsidRDefault="0035531B" w:rsidP="00CC4380">
      <w:pPr>
        <w:pStyle w:val="Nadpis1-1"/>
      </w:pPr>
      <w:bookmarkStart w:id="11" w:name="_Toc102120073"/>
      <w:r>
        <w:t>POŽADAVKY ZADAVATELE NA KVALIFIKACI</w:t>
      </w:r>
      <w:bookmarkEnd w:id="11"/>
    </w:p>
    <w:p w14:paraId="7D693176"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479B801E" w14:textId="77777777" w:rsidR="0035531B" w:rsidRPr="00CC4380" w:rsidRDefault="0035531B" w:rsidP="0035531B">
      <w:pPr>
        <w:pStyle w:val="Text1-1"/>
        <w:rPr>
          <w:rStyle w:val="Tun9b"/>
        </w:rPr>
      </w:pPr>
      <w:r w:rsidRPr="00CC4380">
        <w:rPr>
          <w:rStyle w:val="Tun9b"/>
        </w:rPr>
        <w:t>Prokázání splnění základní způsobilosti:</w:t>
      </w:r>
    </w:p>
    <w:p w14:paraId="338EC94E" w14:textId="77777777" w:rsidR="0035531B" w:rsidRDefault="0035531B" w:rsidP="00DA7EA1">
      <w:pPr>
        <w:pStyle w:val="Odrka1-1"/>
        <w:numPr>
          <w:ilvl w:val="0"/>
          <w:numId w:val="19"/>
        </w:numPr>
      </w:pPr>
      <w:r>
        <w:t>Zadavatel požaduje prokázání základní způsobilosti podle § 74 ZZVZ,</w:t>
      </w:r>
      <w:r w:rsidR="00845C50">
        <w:t xml:space="preserve"> a </w:t>
      </w:r>
      <w:r>
        <w:t>to způsobem dle § 75 ZZVZ či § 81 ZZVZ.</w:t>
      </w:r>
    </w:p>
    <w:p w14:paraId="07CD76FA" w14:textId="77777777" w:rsidR="0035531B" w:rsidRDefault="0035531B" w:rsidP="00DA7EA1">
      <w:pPr>
        <w:pStyle w:val="Odrka1-1"/>
        <w:numPr>
          <w:ilvl w:val="0"/>
          <w:numId w:val="19"/>
        </w:numPr>
      </w:pPr>
      <w:proofErr w:type="gramStart"/>
      <w:r>
        <w:t>Způsobilým</w:t>
      </w:r>
      <w:proofErr w:type="gramEnd"/>
      <w:r>
        <w:t xml:space="preserve"> </w:t>
      </w:r>
      <w:r w:rsidRPr="00286F0B">
        <w:rPr>
          <w:rStyle w:val="Tun9b"/>
          <w:b w:val="0"/>
        </w:rPr>
        <w:t>není</w:t>
      </w:r>
      <w:r>
        <w:t xml:space="preserve"> dodavatel, </w:t>
      </w:r>
      <w:proofErr w:type="gramStart"/>
      <w:r>
        <w:t>který</w:t>
      </w:r>
      <w:proofErr w:type="gramEnd"/>
    </w:p>
    <w:p w14:paraId="705A0CCA"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49A99585"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9D9FE2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0AF750FF"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4CEAF6AA"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D05C227" w14:textId="77777777" w:rsidR="0035531B" w:rsidRDefault="0035531B" w:rsidP="00DA7EA1">
      <w:pPr>
        <w:pStyle w:val="Odrka1-1"/>
        <w:numPr>
          <w:ilvl w:val="0"/>
          <w:numId w:val="19"/>
        </w:numPr>
      </w:pPr>
      <w:r>
        <w:t xml:space="preserve">Způsob prokázání základní způsobilosti: </w:t>
      </w:r>
    </w:p>
    <w:p w14:paraId="10F64FAD"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545B5CEA" w14:textId="77777777" w:rsidR="0035531B" w:rsidRDefault="0035531B" w:rsidP="00DA7EA1">
      <w:pPr>
        <w:pStyle w:val="Odrka1-2-"/>
        <w:numPr>
          <w:ilvl w:val="0"/>
          <w:numId w:val="20"/>
        </w:numPr>
      </w:pPr>
      <w:r>
        <w:t>výpisu</w:t>
      </w:r>
      <w:r w:rsidR="0060115D">
        <w:t xml:space="preserve"> z </w:t>
      </w:r>
      <w:r>
        <w:t>evidence Rejstříku trestů ve vztahu</w:t>
      </w:r>
      <w:r w:rsidR="00BC6D2B">
        <w:t xml:space="preserve"> k </w:t>
      </w:r>
      <w:r>
        <w:t>§ 74 odst. 1 písm. a) ZZVZ;</w:t>
      </w:r>
    </w:p>
    <w:p w14:paraId="50085845" w14:textId="77777777" w:rsidR="0035531B" w:rsidRDefault="0035531B" w:rsidP="00DA7EA1">
      <w:pPr>
        <w:pStyle w:val="Odrka1-2-"/>
        <w:numPr>
          <w:ilvl w:val="0"/>
          <w:numId w:val="20"/>
        </w:numPr>
      </w:pPr>
      <w:r>
        <w:t>potvrzení příslušného finančního úřadu ve vztahu</w:t>
      </w:r>
      <w:r w:rsidR="00BC6D2B">
        <w:t xml:space="preserve"> k </w:t>
      </w:r>
      <w:r>
        <w:t>§ 74 odst. 1 písm. b) ZZVZ;</w:t>
      </w:r>
    </w:p>
    <w:p w14:paraId="6B2F320B" w14:textId="77777777" w:rsidR="0035531B" w:rsidRDefault="0035531B" w:rsidP="00DA7EA1">
      <w:pPr>
        <w:pStyle w:val="Odrka1-2-"/>
        <w:numPr>
          <w:ilvl w:val="0"/>
          <w:numId w:val="20"/>
        </w:numPr>
      </w:pPr>
      <w:r>
        <w:t>písemného čestného prohlášení ve vztahu ke spotřební dani ve vztahu</w:t>
      </w:r>
      <w:r w:rsidR="00BC6D2B">
        <w:t xml:space="preserve"> k </w:t>
      </w:r>
      <w:r>
        <w:t>§ 74 odst. 1 písm. b) ZZVZ;</w:t>
      </w:r>
    </w:p>
    <w:p w14:paraId="0C9FCE2E" w14:textId="77777777" w:rsidR="0035531B" w:rsidRDefault="0035531B" w:rsidP="00DA7EA1">
      <w:pPr>
        <w:pStyle w:val="Odrka1-2-"/>
        <w:numPr>
          <w:ilvl w:val="0"/>
          <w:numId w:val="20"/>
        </w:numPr>
      </w:pPr>
      <w:r>
        <w:t>písemného čestného prohlášení ve vztahu</w:t>
      </w:r>
      <w:r w:rsidR="00BC6D2B">
        <w:t xml:space="preserve"> k </w:t>
      </w:r>
      <w:r>
        <w:t xml:space="preserve">§ 74 odst. 1 písm. c) ZZVZ; </w:t>
      </w:r>
    </w:p>
    <w:p w14:paraId="69B569B0" w14:textId="77777777" w:rsidR="0035531B" w:rsidRDefault="0035531B" w:rsidP="00DA7EA1">
      <w:pPr>
        <w:pStyle w:val="Odrka1-2-"/>
        <w:numPr>
          <w:ilvl w:val="0"/>
          <w:numId w:val="20"/>
        </w:numPr>
      </w:pPr>
      <w:r>
        <w:t>potvrzení příslušné okresní správy sociálního zabezpečení ve vztahu</w:t>
      </w:r>
      <w:r w:rsidR="00BC6D2B">
        <w:t xml:space="preserve"> k </w:t>
      </w:r>
      <w:r>
        <w:t xml:space="preserve">§ 74 odst. 1 písm. d) ZZVZ; </w:t>
      </w:r>
    </w:p>
    <w:p w14:paraId="6FA480DE" w14:textId="77777777" w:rsidR="0035531B" w:rsidRDefault="0035531B" w:rsidP="00DA7EA1">
      <w:pPr>
        <w:pStyle w:val="Odrka1-2-"/>
        <w:numPr>
          <w:ilvl w:val="0"/>
          <w:numId w:val="20"/>
        </w:numPr>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4F0AF20" w14:textId="77777777" w:rsidR="0035531B" w:rsidRDefault="0035531B" w:rsidP="00CC4380">
      <w:pPr>
        <w:pStyle w:val="Textbezslovn"/>
        <w:ind w:left="1077"/>
      </w:pPr>
      <w:r>
        <w:lastRenderedPageBreak/>
        <w:t>Vzor čestného prohlášení</w:t>
      </w:r>
      <w:r w:rsidR="00092CC9">
        <w:t xml:space="preserve"> o </w:t>
      </w:r>
      <w:r>
        <w:t xml:space="preserve">splnění části základní způsobilosti tvoří Přílohu č. 7 těchto Pokynů. </w:t>
      </w:r>
    </w:p>
    <w:p w14:paraId="707B1672"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326209">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D18F99E" w14:textId="77777777" w:rsidR="0035531B" w:rsidRPr="00CC4380" w:rsidRDefault="0035531B" w:rsidP="0035531B">
      <w:pPr>
        <w:pStyle w:val="Text1-1"/>
        <w:rPr>
          <w:rStyle w:val="Tun9b"/>
        </w:rPr>
      </w:pPr>
      <w:r w:rsidRPr="00CC4380">
        <w:rPr>
          <w:rStyle w:val="Tun9b"/>
        </w:rPr>
        <w:t>Prokázání splnění profesní způsobilosti:</w:t>
      </w:r>
    </w:p>
    <w:p w14:paraId="022CF2F3" w14:textId="77777777" w:rsidR="0035531B" w:rsidRDefault="0035531B" w:rsidP="00DA7EA1">
      <w:pPr>
        <w:pStyle w:val="Odrka1-1"/>
        <w:numPr>
          <w:ilvl w:val="0"/>
          <w:numId w:val="19"/>
        </w:numPr>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117111DF" w14:textId="77777777" w:rsidR="0035531B" w:rsidRDefault="0035531B" w:rsidP="00DA7EA1">
      <w:pPr>
        <w:pStyle w:val="Odrka1-1"/>
        <w:numPr>
          <w:ilvl w:val="0"/>
          <w:numId w:val="19"/>
        </w:numPr>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5F069D" w:rsidRPr="005F069D">
        <w:t>pokud jiné právní předpisy takové oprávnění vyžadují</w:t>
      </w:r>
      <w:r w:rsidR="005F069D">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39C75754" w14:textId="77777777" w:rsidR="0035531B" w:rsidRPr="00825103" w:rsidRDefault="0035531B" w:rsidP="00CC4380">
      <w:pPr>
        <w:pStyle w:val="Textbezslovn"/>
        <w:ind w:left="1077"/>
      </w:pPr>
      <w:r w:rsidRPr="00825103">
        <w:t>Dodavatel doloží, že má</w:t>
      </w:r>
      <w:r w:rsidR="00BC6D2B" w:rsidRPr="00825103">
        <w:t xml:space="preserve"> k </w:t>
      </w:r>
      <w:r w:rsidRPr="00825103">
        <w:t xml:space="preserve">dispozici </w:t>
      </w:r>
      <w:r w:rsidR="00425053" w:rsidRPr="00825103">
        <w:t xml:space="preserve">živnostenské </w:t>
      </w:r>
      <w:r w:rsidRPr="00825103">
        <w:t>oprávnění</w:t>
      </w:r>
      <w:r w:rsidR="00BC6D2B" w:rsidRPr="00825103">
        <w:t xml:space="preserve"> k </w:t>
      </w:r>
      <w:r w:rsidRPr="00825103">
        <w:t xml:space="preserve">podnikání pro následující činnosti: </w:t>
      </w:r>
    </w:p>
    <w:p w14:paraId="059CD984" w14:textId="1D4F4A15" w:rsidR="001D6E71" w:rsidRDefault="001D6E71" w:rsidP="00061318">
      <w:pPr>
        <w:pStyle w:val="Odrka1-2-"/>
        <w:numPr>
          <w:ilvl w:val="0"/>
          <w:numId w:val="20"/>
        </w:numPr>
        <w:spacing w:after="0"/>
      </w:pPr>
      <w:r w:rsidRPr="00825103">
        <w:t>výkon zeměměřických činností</w:t>
      </w:r>
    </w:p>
    <w:p w14:paraId="05D9CF30" w14:textId="77777777" w:rsidR="00825103" w:rsidRPr="00825103" w:rsidRDefault="00825103" w:rsidP="00825103">
      <w:pPr>
        <w:pStyle w:val="Odrka1-2-"/>
        <w:spacing w:after="0"/>
        <w:ind w:left="1437"/>
      </w:pPr>
    </w:p>
    <w:p w14:paraId="48A6FACD" w14:textId="77777777" w:rsidR="0035531B" w:rsidRDefault="0035531B" w:rsidP="00DA7EA1">
      <w:pPr>
        <w:pStyle w:val="Odrka1-1"/>
        <w:numPr>
          <w:ilvl w:val="0"/>
          <w:numId w:val="19"/>
        </w:numPr>
      </w:pPr>
      <w:r>
        <w:t>Odborná způsobilost:</w:t>
      </w:r>
    </w:p>
    <w:p w14:paraId="46BB7FF6" w14:textId="3565C2E7" w:rsidR="00BD5A0E" w:rsidRPr="00825103" w:rsidRDefault="00BD5A0E" w:rsidP="00DA7EA1">
      <w:pPr>
        <w:pStyle w:val="Odrka1-2-"/>
        <w:numPr>
          <w:ilvl w:val="0"/>
          <w:numId w:val="21"/>
        </w:numPr>
      </w:pPr>
      <w:r w:rsidRPr="00825103">
        <w:t xml:space="preserve">Zadavatel požaduje předložení úředního oprávnění pro ověřování výsledků zeměměřických činností v rozsahu dle § 13 odst. 1 písm. </w:t>
      </w:r>
      <w:r w:rsidRPr="00825103">
        <w:rPr>
          <w:b/>
        </w:rPr>
        <w:t xml:space="preserve">a) </w:t>
      </w:r>
      <w:r w:rsidRPr="00825103">
        <w:t>a</w:t>
      </w:r>
      <w:r w:rsidRPr="00825103">
        <w:rPr>
          <w:b/>
        </w:rPr>
        <w:t xml:space="preserve"> c)</w:t>
      </w:r>
      <w:r w:rsidRPr="00825103">
        <w:t xml:space="preserve"> zákona č. 200/1994 Sb., o zeměměřictví a o změně a doplnění některých zákonů souvisejících s jeho zavedením, ve znění pozdějších předpisů.</w:t>
      </w:r>
    </w:p>
    <w:p w14:paraId="5910C8B2" w14:textId="134915C1" w:rsidR="00BD5A0E" w:rsidRDefault="00BD5A0E" w:rsidP="00BD5A0E">
      <w:pPr>
        <w:pStyle w:val="Odrka1-2-"/>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w:t>
      </w:r>
      <w:r w:rsidR="001B22B6">
        <w:t>členů realizačního týmu</w:t>
      </w:r>
      <w:r w:rsidR="00936006">
        <w:t xml:space="preserve"> </w:t>
      </w:r>
      <w:r>
        <w:t xml:space="preserve">dle čl. 8.5 těchto Pokynů, jejichž prostřednictvím dodavatel odbornou způsobilost zabezpečuje. </w:t>
      </w:r>
    </w:p>
    <w:p w14:paraId="73F02775" w14:textId="7E6BA68F" w:rsidR="00BD5A0E" w:rsidRDefault="00BD5A0E" w:rsidP="00BD5A0E">
      <w:pPr>
        <w:pStyle w:val="Odrka1-2-"/>
        <w:ind w:left="1077"/>
      </w:pPr>
      <w:r>
        <w:t>Doklady k prokázání profesní způsobilosti dodavatel v rámci nabídky nemusí předložit, pokud právní předpisy v zemi jeho sídla obdobnou profesní způsobilost nevyžadují.</w:t>
      </w:r>
    </w:p>
    <w:p w14:paraId="69226B6F"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6880790F" w14:textId="494C60DF" w:rsidR="00392730" w:rsidRDefault="00392730" w:rsidP="00392730">
      <w:pPr>
        <w:pStyle w:val="Textbezslovn"/>
      </w:pPr>
      <w:r>
        <w:t xml:space="preserve">Zadavatel požaduje předložení seznamu ukončených významných služeb obdobného charakteru poskytnutých dodavatelem v posledních </w:t>
      </w:r>
      <w:r w:rsidR="00387AAA">
        <w:t>3</w:t>
      </w:r>
      <w:r w:rsidRPr="00061318">
        <w:t xml:space="preserve"> l</w:t>
      </w:r>
      <w:r>
        <w:t xml:space="preserve">etech před zahájením zadávacího řízení. </w:t>
      </w:r>
    </w:p>
    <w:p w14:paraId="5EF75590" w14:textId="5AFCEA6F" w:rsidR="00387AAA" w:rsidRDefault="00387AAA" w:rsidP="00392730">
      <w:pPr>
        <w:pStyle w:val="Textbezslovn"/>
      </w:pPr>
      <w:r w:rsidRPr="00387AAA">
        <w:t xml:space="preserve">Obdobným charakterem jako je předmět plnění veřejné zakázky se rozumí služba, jejímž předmětem byla </w:t>
      </w:r>
      <w:r w:rsidRPr="00387AAA">
        <w:rPr>
          <w:b/>
        </w:rPr>
        <w:t>geodetická</w:t>
      </w:r>
      <w:r w:rsidRPr="00387AAA">
        <w:t xml:space="preserve"> příprava nové trasy železniční dopravní cesty (ŽDC) s návaznostmi na stávající provozovanou ŽDC.</w:t>
      </w:r>
    </w:p>
    <w:p w14:paraId="7CC24CEF" w14:textId="35D8CBAE" w:rsidR="00387AAA" w:rsidRPr="00E82DC1" w:rsidRDefault="00387AAA" w:rsidP="00387AAA">
      <w:pPr>
        <w:pStyle w:val="podlnek"/>
        <w:numPr>
          <w:ilvl w:val="0"/>
          <w:numId w:val="0"/>
        </w:numPr>
        <w:suppressAutoHyphens/>
        <w:rPr>
          <w:rFonts w:eastAsia="Times New Roman"/>
          <w:u w:color="394A58"/>
          <w:lang w:eastAsia="cs-CZ"/>
        </w:rPr>
      </w:pPr>
      <w:bookmarkStart w:id="12" w:name="_Hlk85202112"/>
      <w:r>
        <w:rPr>
          <w:rFonts w:eastAsia="Times New Roman"/>
          <w:u w:color="394A58"/>
          <w:lang w:eastAsia="cs-CZ"/>
        </w:rPr>
        <w:lastRenderedPageBreak/>
        <w:t xml:space="preserve">           </w:t>
      </w:r>
      <w:r w:rsidRPr="00E82DC1">
        <w:rPr>
          <w:rFonts w:eastAsia="Times New Roman"/>
          <w:u w:color="394A58"/>
          <w:lang w:eastAsia="cs-CZ"/>
        </w:rPr>
        <w:t>Vymezení minimální úrovně kvalifikačního požadavku:</w:t>
      </w:r>
    </w:p>
    <w:p w14:paraId="450E72B9" w14:textId="71159239" w:rsidR="00387AAA" w:rsidRPr="000671EA" w:rsidRDefault="00387AAA" w:rsidP="00387AAA">
      <w:pPr>
        <w:keepNext/>
        <w:keepLines/>
        <w:suppressAutoHyphens/>
        <w:spacing w:after="0"/>
        <w:ind w:left="709"/>
        <w:jc w:val="both"/>
        <w:rPr>
          <w:rFonts w:eastAsia="Verdana" w:cs="Times New Roman"/>
        </w:rPr>
      </w:pPr>
      <w:r w:rsidRPr="000671EA">
        <w:rPr>
          <w:rFonts w:eastAsia="Verdana" w:cs="Times New Roman"/>
        </w:rPr>
        <w:t xml:space="preserve">Dodavatel v nabídce doloží minimálně </w:t>
      </w:r>
      <w:r>
        <w:rPr>
          <w:rFonts w:eastAsia="Verdana" w:cs="Times New Roman"/>
          <w:b/>
        </w:rPr>
        <w:t>3</w:t>
      </w:r>
      <w:r w:rsidRPr="000671EA">
        <w:rPr>
          <w:rFonts w:eastAsia="Verdana" w:cs="Times New Roman"/>
        </w:rPr>
        <w:t xml:space="preserve"> </w:t>
      </w:r>
      <w:r>
        <w:rPr>
          <w:rFonts w:eastAsia="Verdana" w:cs="Times New Roman"/>
        </w:rPr>
        <w:t>významné služby</w:t>
      </w:r>
      <w:r w:rsidRPr="000671EA">
        <w:rPr>
          <w:rFonts w:eastAsia="Verdana" w:cs="Times New Roman"/>
        </w:rPr>
        <w:t>, kter</w:t>
      </w:r>
      <w:r>
        <w:rPr>
          <w:rFonts w:eastAsia="Verdana" w:cs="Times New Roman"/>
        </w:rPr>
        <w:t>é</w:t>
      </w:r>
      <w:r w:rsidRPr="000671EA">
        <w:rPr>
          <w:rFonts w:eastAsia="Verdana" w:cs="Times New Roman"/>
        </w:rPr>
        <w:t xml:space="preserve"> poskytl za poslední 3 roky před zahájením zadávacího řízení a kter</w:t>
      </w:r>
      <w:r>
        <w:rPr>
          <w:rFonts w:eastAsia="Verdana" w:cs="Times New Roman"/>
        </w:rPr>
        <w:t>é</w:t>
      </w:r>
      <w:r w:rsidRPr="000671EA">
        <w:rPr>
          <w:rFonts w:eastAsia="Verdana" w:cs="Times New Roman"/>
        </w:rPr>
        <w:t xml:space="preserve"> </w:t>
      </w:r>
      <w:r w:rsidRPr="000671EA">
        <w:rPr>
          <w:rFonts w:eastAsia="Verdana" w:cs="Times New Roman"/>
          <w:u w:val="single"/>
        </w:rPr>
        <w:t>kumulativně</w:t>
      </w:r>
      <w:r w:rsidRPr="000671EA">
        <w:rPr>
          <w:rFonts w:eastAsia="Verdana" w:cs="Times New Roman"/>
        </w:rPr>
        <w:t xml:space="preserve"> splňuj</w:t>
      </w:r>
      <w:r>
        <w:rPr>
          <w:rFonts w:eastAsia="Verdana" w:cs="Times New Roman"/>
        </w:rPr>
        <w:t>í</w:t>
      </w:r>
      <w:r w:rsidRPr="000671EA">
        <w:rPr>
          <w:rFonts w:eastAsia="Verdana" w:cs="Times New Roman"/>
        </w:rPr>
        <w:t xml:space="preserve"> následující požadavky:</w:t>
      </w:r>
    </w:p>
    <w:p w14:paraId="5653ED76" w14:textId="77777777" w:rsidR="00387AAA" w:rsidRPr="001907E2" w:rsidRDefault="00387AAA" w:rsidP="00387AAA">
      <w:pPr>
        <w:keepNext/>
        <w:keepLines/>
        <w:numPr>
          <w:ilvl w:val="0"/>
          <w:numId w:val="43"/>
        </w:numPr>
        <w:suppressAutoHyphens/>
        <w:spacing w:before="120" w:after="0"/>
        <w:ind w:left="2127" w:hanging="567"/>
        <w:jc w:val="both"/>
        <w:rPr>
          <w:rFonts w:eastAsia="Verdana" w:cs="Times New Roman"/>
        </w:rPr>
      </w:pPr>
      <w:r w:rsidRPr="001907E2">
        <w:rPr>
          <w:rFonts w:eastAsia="Verdana" w:cs="Times New Roman"/>
        </w:rPr>
        <w:t xml:space="preserve">předmětem služby byla </w:t>
      </w:r>
      <w:r w:rsidRPr="001907E2">
        <w:rPr>
          <w:b/>
          <w:bCs/>
          <w:u w:val="single"/>
        </w:rPr>
        <w:t>geodetická</w:t>
      </w:r>
      <w:r w:rsidRPr="001907E2">
        <w:rPr>
          <w:rFonts w:eastAsia="Verdana" w:cs="Times New Roman"/>
        </w:rPr>
        <w:t xml:space="preserve"> příprava nové trasy</w:t>
      </w:r>
      <w:r w:rsidRPr="001907E2">
        <w:rPr>
          <w:rFonts w:eastAsia="Verdana" w:cs="Times New Roman"/>
          <w:color w:val="FF0000"/>
        </w:rPr>
        <w:t xml:space="preserve"> </w:t>
      </w:r>
      <w:r w:rsidRPr="001907E2">
        <w:rPr>
          <w:u w:color="394A58"/>
          <w:lang w:eastAsia="cs-CZ"/>
        </w:rPr>
        <w:t>železniční dopravní cesty (ŽDC) s návaznostmi na stávající provozovanou ŽDC</w:t>
      </w:r>
      <w:r w:rsidRPr="001907E2">
        <w:rPr>
          <w:rFonts w:eastAsia="Verdana" w:cs="Times New Roman"/>
        </w:rPr>
        <w:t xml:space="preserve">; </w:t>
      </w:r>
    </w:p>
    <w:p w14:paraId="6CC9A1EE" w14:textId="77777777" w:rsidR="00387AAA" w:rsidRPr="00802BF7" w:rsidRDefault="00387AAA" w:rsidP="00387AAA">
      <w:pPr>
        <w:keepNext/>
        <w:keepLines/>
        <w:numPr>
          <w:ilvl w:val="0"/>
          <w:numId w:val="43"/>
        </w:numPr>
        <w:suppressAutoHyphens/>
        <w:spacing w:before="120" w:after="0"/>
        <w:ind w:left="2127" w:hanging="567"/>
        <w:jc w:val="both"/>
        <w:rPr>
          <w:rFonts w:eastAsia="Verdana" w:cs="Times New Roman"/>
        </w:rPr>
      </w:pPr>
      <w:r w:rsidRPr="000671EA">
        <w:rPr>
          <w:rFonts w:eastAsia="Verdana" w:cs="Times New Roman"/>
        </w:rPr>
        <w:t xml:space="preserve">finanční </w:t>
      </w:r>
      <w:r w:rsidRPr="00802BF7">
        <w:rPr>
          <w:rFonts w:eastAsia="Verdana" w:cs="Times New Roman"/>
        </w:rPr>
        <w:t>objem geodetick</w:t>
      </w:r>
      <w:r>
        <w:rPr>
          <w:rFonts w:eastAsia="Verdana" w:cs="Times New Roman"/>
        </w:rPr>
        <w:t>ých</w:t>
      </w:r>
      <w:r w:rsidRPr="00802BF7">
        <w:rPr>
          <w:rFonts w:eastAsia="Verdana" w:cs="Times New Roman"/>
        </w:rPr>
        <w:t xml:space="preserve"> část</w:t>
      </w:r>
      <w:r>
        <w:rPr>
          <w:rFonts w:eastAsia="Verdana" w:cs="Times New Roman"/>
        </w:rPr>
        <w:t>í</w:t>
      </w:r>
      <w:r w:rsidRPr="00802BF7">
        <w:rPr>
          <w:rFonts w:eastAsia="Verdana" w:cs="Times New Roman"/>
        </w:rPr>
        <w:t xml:space="preserve"> </w:t>
      </w:r>
      <w:r>
        <w:rPr>
          <w:rFonts w:eastAsia="Verdana" w:cs="Times New Roman"/>
        </w:rPr>
        <w:t xml:space="preserve">těchto služeb musí činit v součtu </w:t>
      </w:r>
      <w:r w:rsidRPr="00802BF7">
        <w:rPr>
          <w:rFonts w:eastAsia="Verdana" w:cs="Times New Roman"/>
        </w:rPr>
        <w:t xml:space="preserve">minimálně </w:t>
      </w:r>
      <w:r>
        <w:rPr>
          <w:rFonts w:eastAsia="Verdana" w:cs="Times New Roman"/>
        </w:rPr>
        <w:t>10</w:t>
      </w:r>
      <w:r w:rsidRPr="00802BF7">
        <w:rPr>
          <w:rFonts w:eastAsia="Verdana" w:cs="Times New Roman"/>
        </w:rPr>
        <w:t>.000.000,- Kč bez DPH;</w:t>
      </w:r>
    </w:p>
    <w:p w14:paraId="0E560E0B" w14:textId="77777777" w:rsidR="00387AAA" w:rsidRDefault="00387AAA" w:rsidP="00387AAA">
      <w:pPr>
        <w:keepNext/>
        <w:keepLines/>
        <w:numPr>
          <w:ilvl w:val="0"/>
          <w:numId w:val="43"/>
        </w:numPr>
        <w:suppressAutoHyphens/>
        <w:spacing w:before="120" w:after="0"/>
        <w:ind w:left="2127" w:hanging="567"/>
        <w:jc w:val="both"/>
        <w:rPr>
          <w:rFonts w:eastAsia="Verdana" w:cs="Times New Roman"/>
        </w:rPr>
      </w:pPr>
      <w:r w:rsidRPr="000671EA">
        <w:rPr>
          <w:rFonts w:eastAsia="Verdana" w:cs="Times New Roman"/>
        </w:rPr>
        <w:t xml:space="preserve">finanční </w:t>
      </w:r>
      <w:r w:rsidRPr="00802BF7">
        <w:rPr>
          <w:rFonts w:eastAsia="Verdana" w:cs="Times New Roman"/>
        </w:rPr>
        <w:t xml:space="preserve">objem </w:t>
      </w:r>
      <w:r>
        <w:rPr>
          <w:rFonts w:eastAsia="Verdana" w:cs="Times New Roman"/>
        </w:rPr>
        <w:t xml:space="preserve">min. 1 </w:t>
      </w:r>
      <w:r w:rsidRPr="00802BF7">
        <w:rPr>
          <w:rFonts w:eastAsia="Verdana" w:cs="Times New Roman"/>
        </w:rPr>
        <w:t xml:space="preserve">geodetické části </w:t>
      </w:r>
      <w:r>
        <w:rPr>
          <w:rFonts w:eastAsia="Verdana" w:cs="Times New Roman"/>
        </w:rPr>
        <w:t>1</w:t>
      </w:r>
      <w:r w:rsidRPr="00802BF7">
        <w:rPr>
          <w:rFonts w:eastAsia="Verdana" w:cs="Times New Roman"/>
        </w:rPr>
        <w:t xml:space="preserve"> služby činil minimálně </w:t>
      </w:r>
      <w:r>
        <w:rPr>
          <w:rFonts w:eastAsia="Verdana" w:cs="Times New Roman"/>
        </w:rPr>
        <w:t>6</w:t>
      </w:r>
      <w:r w:rsidRPr="00802BF7">
        <w:rPr>
          <w:rFonts w:eastAsia="Verdana" w:cs="Times New Roman"/>
        </w:rPr>
        <w:t>.000.000,- Kč bez DPH;</w:t>
      </w:r>
      <w:r w:rsidRPr="000671EA">
        <w:rPr>
          <w:rFonts w:eastAsia="Verdana" w:cs="Times New Roman"/>
        </w:rPr>
        <w:t xml:space="preserve"> </w:t>
      </w:r>
    </w:p>
    <w:p w14:paraId="166562BD" w14:textId="77777777" w:rsidR="00387AAA" w:rsidRPr="000671EA" w:rsidRDefault="00387AAA" w:rsidP="00387AAA">
      <w:pPr>
        <w:keepNext/>
        <w:keepLines/>
        <w:numPr>
          <w:ilvl w:val="0"/>
          <w:numId w:val="43"/>
        </w:numPr>
        <w:suppressAutoHyphens/>
        <w:spacing w:before="120" w:after="0"/>
        <w:ind w:left="2127" w:hanging="567"/>
        <w:jc w:val="both"/>
        <w:rPr>
          <w:rFonts w:eastAsia="Verdana" w:cs="Times New Roman"/>
        </w:rPr>
      </w:pPr>
      <w:r>
        <w:rPr>
          <w:rFonts w:eastAsia="Verdana" w:cs="Times New Roman"/>
        </w:rPr>
        <w:t xml:space="preserve">uvedení bližší specifikace předmětu geodetických částí služeb, ze které bude zřejmý charakter předmětu této reference. </w:t>
      </w:r>
    </w:p>
    <w:bookmarkEnd w:id="12"/>
    <w:p w14:paraId="13B5511F" w14:textId="77777777" w:rsidR="00387AAA" w:rsidRDefault="00387AAA" w:rsidP="00A54845">
      <w:pPr>
        <w:pStyle w:val="Textbezslovn"/>
      </w:pPr>
    </w:p>
    <w:p w14:paraId="6FE70907" w14:textId="509C354B" w:rsidR="00A54845" w:rsidRDefault="00A54845" w:rsidP="00A54845">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0D52502D" w14:textId="77777777"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služby, předmět plnění s uvedením zadavatelem shora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29DA97DB" w14:textId="2398A51C" w:rsidR="00392730" w:rsidRDefault="00392730" w:rsidP="00392730">
      <w:pPr>
        <w:pStyle w:val="Textbezslovn"/>
      </w:pPr>
      <w:r>
        <w:t xml:space="preserve">Doba </w:t>
      </w:r>
      <w:r w:rsidR="00387AAA">
        <w:t>3 roky</w:t>
      </w:r>
      <w:r>
        <w:t xml:space="preserve"> </w:t>
      </w:r>
      <w:r w:rsidR="00A54845">
        <w:t xml:space="preserve">před zahájením zadávacího řízení </w:t>
      </w:r>
      <w:r>
        <w:t xml:space="preserve">se považuje za splněnou, pokud byly </w:t>
      </w:r>
      <w:r w:rsidR="0048047A">
        <w:t xml:space="preserve">činnosti odpovídající zadavatelem stanovené definici </w:t>
      </w:r>
      <w:r>
        <w:t xml:space="preserve">významné služby </w:t>
      </w:r>
      <w:r w:rsidR="0048047A">
        <w:t xml:space="preserve">dokončeny </w:t>
      </w:r>
      <w:r>
        <w:t xml:space="preserve">v průběhu této doby </w:t>
      </w:r>
      <w:r w:rsidR="0048047A">
        <w:t>nebo kdykoli po zahájení zadávacího řízení včetně doby po uplynutí lhůty pro podání nabídek, a to nejpozději až do doby zadavatelem případně stanovené k předložení údajů a dokladů dle § 46 ZZVZ. P</w:t>
      </w:r>
      <w:r>
        <w:t xml:space="preserve">ro prokázání kvalifikace postačuje, aby byly požadované minimální hodnoty významných služeb </w:t>
      </w:r>
      <w:r w:rsidRPr="0048047A">
        <w:t xml:space="preserve">dosaženy za celou dobu poskytování významných služeb, nikoliv pouze v průběhu posledních </w:t>
      </w:r>
      <w:r w:rsidR="00F865C2">
        <w:t>3</w:t>
      </w:r>
      <w:r w:rsidRPr="0048047A">
        <w:t xml:space="preserve"> let před zahájením zadávacího řízení. V případě, že byla referovaná významná služba, resp. činnost</w:t>
      </w:r>
      <w:r w:rsidR="00F865C2">
        <w:t xml:space="preserve"> </w:t>
      </w:r>
      <w:r>
        <w:t>součástí rozsáhlejšího plnění pro objednatele významné služby</w:t>
      </w:r>
      <w:r w:rsidR="00F865C2">
        <w:t xml:space="preserve"> </w:t>
      </w:r>
      <w:r>
        <w:t xml:space="preserve">postačí, pokud je </w:t>
      </w:r>
      <w:r w:rsidR="00ED6EAE">
        <w:t xml:space="preserve">v uvedené době </w:t>
      </w:r>
      <w:r>
        <w:t>dokončeno plnění</w:t>
      </w:r>
      <w:r w:rsidR="008B5FB7">
        <w:t>,</w:t>
      </w:r>
      <w:r w:rsidR="008B5FB7" w:rsidRPr="008B5FB7">
        <w:t xml:space="preserve"> </w:t>
      </w:r>
      <w:r w:rsidR="008B5FB7">
        <w:t>které odpovídá zadavatelem stanovené definici významné služby</w:t>
      </w:r>
      <w:r w:rsidR="00F865C2">
        <w:t xml:space="preserve"> </w:t>
      </w:r>
      <w:r w:rsidR="00ED6EAE">
        <w:t>s tím, že zakázka jako celek dokončena není; zároveň však platí, že nestačí (tj. nepovažuje se za plnění dokončené v požadované době), pokud je v</w:t>
      </w:r>
      <w:r w:rsidR="00F865C2">
        <w:t> </w:t>
      </w:r>
      <w:r w:rsidR="00ED6EAE" w:rsidRPr="0048047A">
        <w:t>posledních</w:t>
      </w:r>
      <w:r w:rsidR="00F865C2">
        <w:t xml:space="preserve"> 3</w:t>
      </w:r>
      <w:r w:rsidR="00ED6EAE" w:rsidRPr="0048047A">
        <w:t xml:space="preserve"> letech</w:t>
      </w:r>
      <w:r w:rsidR="00ED6EAE">
        <w:t xml:space="preserve"> dokončena zakázka </w:t>
      </w:r>
      <w:r w:rsidR="00F865C2">
        <w:t>rozsáhlejšího plnění jako celek</w:t>
      </w:r>
      <w:r w:rsidR="00ED6EAE">
        <w:t xml:space="preserve">, avšak plnění </w:t>
      </w:r>
      <w:r w:rsidR="008B5FB7">
        <w:t>odpoví</w:t>
      </w:r>
      <w:r w:rsidR="00F865C2">
        <w:t xml:space="preserve">dající definici významné služby </w:t>
      </w:r>
      <w:r w:rsidR="00ED6EAE">
        <w:t xml:space="preserve">bylo dokončeno dříve než </w:t>
      </w:r>
      <w:r w:rsidR="00ED6EAE" w:rsidRPr="0048047A">
        <w:t xml:space="preserve">před </w:t>
      </w:r>
      <w:r w:rsidR="00F865C2">
        <w:t>3</w:t>
      </w:r>
      <w:r w:rsidR="00ED6EAE" w:rsidRPr="0048047A">
        <w:t xml:space="preserve"> lety</w:t>
      </w:r>
      <w:r>
        <w:t xml:space="preserve">. Je-li referenční zakázka součástí rozsáhlejšího plnění pro téhož dodavatele, je pro prokázání splnění kvalifikace relevantní pouze ta jeho část, která odpovídá zadavatelem stanovené </w:t>
      </w:r>
      <w:r w:rsidR="008B5FB7">
        <w:t xml:space="preserve">definici </w:t>
      </w:r>
      <w:r>
        <w:t>významné služby. Zadavatel upozorňuje, že z předloženého seznamu musí pro potřeby posouzení kvalifikace konkrétně vyplývat, jaká byla cena té části plnění, kter</w:t>
      </w:r>
      <w:r w:rsidR="00FC3100">
        <w:t>á</w:t>
      </w:r>
      <w:r>
        <w:t xml:space="preserve"> obsahově odpovídá zadavatelem stanovené </w:t>
      </w:r>
      <w:r w:rsidR="008B5FB7">
        <w:t xml:space="preserve">definici </w:t>
      </w:r>
      <w:r>
        <w:t>významné služby</w:t>
      </w:r>
      <w:r w:rsidR="00F865C2">
        <w:t>,</w:t>
      </w:r>
      <w:r>
        <w:t xml:space="preserve"> a v jakém časovém období byly tyto konkrétní </w:t>
      </w:r>
      <w:r w:rsidR="008B5FB7">
        <w:t xml:space="preserve">části plnění odpovídající zadavatelem stanovené definici významné </w:t>
      </w:r>
      <w:r>
        <w:t>služby</w:t>
      </w:r>
      <w:r w:rsidR="008B5FB7" w:rsidRPr="008B5FB7">
        <w:t xml:space="preserve"> </w:t>
      </w:r>
      <w:r w:rsidR="008B5FB7">
        <w:t>dokončeny</w:t>
      </w:r>
      <w:r>
        <w:t>.</w:t>
      </w:r>
    </w:p>
    <w:p w14:paraId="3E8B8772"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09D7EFD7" w14:textId="77777777" w:rsidR="00392730" w:rsidRDefault="00392730" w:rsidP="00FC3100">
      <w:pPr>
        <w:pStyle w:val="Odstavec1-1a"/>
        <w:numPr>
          <w:ilvl w:val="0"/>
          <w:numId w:val="19"/>
        </w:numPr>
        <w:spacing w:after="0"/>
      </w:pPr>
      <w:r>
        <w:t>společně s jinými dodavateli, a to v rozsahu, v jakém se na plnění zakázky podílel, nebo</w:t>
      </w:r>
    </w:p>
    <w:p w14:paraId="3C18D343" w14:textId="77777777" w:rsidR="00392730" w:rsidRDefault="00392730" w:rsidP="00FC3100">
      <w:pPr>
        <w:pStyle w:val="Odstavec1-1a"/>
        <w:numPr>
          <w:ilvl w:val="0"/>
          <w:numId w:val="19"/>
        </w:numPr>
        <w:spacing w:after="0"/>
      </w:pPr>
      <w:r>
        <w:t>jako poddodavatel, a to v rozsahu, v jakém se na plnění zakázky podílel.</w:t>
      </w:r>
    </w:p>
    <w:p w14:paraId="1F6D881C" w14:textId="77777777" w:rsidR="00392730" w:rsidRDefault="00392730" w:rsidP="00FC3100">
      <w:pPr>
        <w:pStyle w:val="Textbezslovn"/>
        <w:spacing w:before="240"/>
      </w:pPr>
      <w:r>
        <w:t xml:space="preserve">Pokud se jiná osoba, prostřednictvím které účastník prokazuje část kvalifikace dle § 83 ZZVZ, v rámci prokazování poskytnutí významných služeb prokáže stejnou referenční </w:t>
      </w:r>
      <w:r>
        <w:lastRenderedPageBreak/>
        <w:t>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480B5AAF" w14:textId="77777777" w:rsidR="00ED6EAE" w:rsidRDefault="00ED6EAE"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6A2D479" w14:textId="625C27DA" w:rsidR="0035531B" w:rsidRPr="00930B79" w:rsidRDefault="0035531B" w:rsidP="0035531B">
      <w:pPr>
        <w:pStyle w:val="Text1-1"/>
        <w:rPr>
          <w:rStyle w:val="Tun9b"/>
        </w:rPr>
      </w:pPr>
      <w:r w:rsidRPr="00930B79">
        <w:rPr>
          <w:rStyle w:val="Tun9b"/>
        </w:rPr>
        <w:t>Technická kvalifikace – seznam</w:t>
      </w:r>
      <w:r w:rsidR="00ED0768">
        <w:rPr>
          <w:rStyle w:val="Tun9b"/>
        </w:rPr>
        <w:t xml:space="preserve"> členů realizačního týmu</w:t>
      </w:r>
      <w:r w:rsidRPr="00930B79">
        <w:rPr>
          <w:rStyle w:val="Tun9b"/>
        </w:rPr>
        <w:t>:</w:t>
      </w:r>
    </w:p>
    <w:p w14:paraId="0C369445" w14:textId="77777777" w:rsidR="00ED0768" w:rsidRDefault="009E1AEE" w:rsidP="009E1AEE">
      <w:pPr>
        <w:pStyle w:val="Textbezslovn"/>
      </w:pPr>
      <w:r>
        <w:t xml:space="preserve">Zadavatel požaduje předložení seznamu </w:t>
      </w:r>
      <w:r w:rsidR="00ED0768">
        <w:t>členů realizačního týmu</w:t>
      </w:r>
      <w:r>
        <w:t xml:space="preserve"> dodavatele.</w:t>
      </w:r>
    </w:p>
    <w:p w14:paraId="7A1D5998" w14:textId="77777777" w:rsidR="009E44DC" w:rsidRPr="009E44DC" w:rsidRDefault="009E44DC" w:rsidP="009E44DC">
      <w:pPr>
        <w:keepNext/>
        <w:keepLines/>
        <w:numPr>
          <w:ilvl w:val="2"/>
          <w:numId w:val="0"/>
        </w:numPr>
        <w:suppressAutoHyphens/>
        <w:spacing w:before="200" w:after="0" w:line="276" w:lineRule="auto"/>
        <w:ind w:left="709"/>
        <w:outlineLvl w:val="2"/>
        <w:rPr>
          <w:rFonts w:ascii="Verdana" w:eastAsia="Verdana" w:hAnsi="Verdana" w:cs="Times New Roman"/>
          <w:bCs/>
          <w:szCs w:val="22"/>
        </w:rPr>
      </w:pPr>
      <w:r w:rsidRPr="009E44DC">
        <w:rPr>
          <w:rFonts w:ascii="Verdana" w:eastAsia="Verdana" w:hAnsi="Verdana" w:cs="Times New Roman"/>
          <w:bCs/>
          <w:szCs w:val="22"/>
        </w:rPr>
        <w:t>Členové realizačního týmu budou odpovědní za činnosti, které bude dodavatel provádět v průběhu realizace veřejné zakázky. Počet členů realizačního týmu je celkem 13 členů rozdělených do dvou pracovních týmů, kdy:</w:t>
      </w:r>
    </w:p>
    <w:p w14:paraId="5303026C" w14:textId="77777777" w:rsidR="009E44DC" w:rsidRPr="009E44DC" w:rsidRDefault="009E44DC" w:rsidP="009E44DC">
      <w:pPr>
        <w:keepNext/>
        <w:keepLines/>
        <w:numPr>
          <w:ilvl w:val="0"/>
          <w:numId w:val="45"/>
        </w:numPr>
        <w:suppressAutoHyphens/>
        <w:spacing w:before="200" w:after="0" w:line="276" w:lineRule="auto"/>
        <w:outlineLvl w:val="2"/>
        <w:rPr>
          <w:rFonts w:ascii="Verdana" w:eastAsia="Verdana" w:hAnsi="Verdana" w:cs="Times New Roman"/>
          <w:bCs/>
          <w:szCs w:val="22"/>
        </w:rPr>
      </w:pPr>
      <w:r w:rsidRPr="009E44DC">
        <w:rPr>
          <w:rFonts w:ascii="Verdana" w:eastAsia="Verdana" w:hAnsi="Verdana" w:cs="Times New Roman"/>
          <w:bCs/>
          <w:szCs w:val="22"/>
        </w:rPr>
        <w:t>první pracovní tým se skládá z jednoho vedoucího pracovníka a 5 členů pro vedení měřických skupin a</w:t>
      </w:r>
    </w:p>
    <w:p w14:paraId="3580B9C9" w14:textId="77777777" w:rsidR="009E44DC" w:rsidRPr="009E44DC" w:rsidRDefault="009E44DC" w:rsidP="009E44DC">
      <w:pPr>
        <w:keepNext/>
        <w:keepLines/>
        <w:numPr>
          <w:ilvl w:val="0"/>
          <w:numId w:val="45"/>
        </w:numPr>
        <w:suppressAutoHyphens/>
        <w:spacing w:before="200" w:after="0" w:line="276" w:lineRule="auto"/>
        <w:outlineLvl w:val="2"/>
        <w:rPr>
          <w:rFonts w:ascii="Verdana" w:eastAsia="Verdana" w:hAnsi="Verdana" w:cs="Times New Roman"/>
          <w:bCs/>
          <w:szCs w:val="22"/>
        </w:rPr>
      </w:pPr>
      <w:r w:rsidRPr="009E44DC">
        <w:rPr>
          <w:rFonts w:ascii="Verdana" w:eastAsia="Verdana" w:hAnsi="Verdana" w:cs="Times New Roman"/>
          <w:bCs/>
          <w:szCs w:val="22"/>
        </w:rPr>
        <w:t>druhý pracovní tým se skládá z jednoho vedoucího pracovníka a 6 členů pro vedení měřických skupin.</w:t>
      </w:r>
    </w:p>
    <w:p w14:paraId="510BD95C" w14:textId="77777777" w:rsidR="009E44DC" w:rsidRDefault="009E44DC" w:rsidP="009E1AEE">
      <w:pPr>
        <w:pStyle w:val="Textbezslovn"/>
        <w:rPr>
          <w:b/>
        </w:rPr>
      </w:pPr>
    </w:p>
    <w:p w14:paraId="7FB58719" w14:textId="75C63C7F" w:rsidR="00ED0768" w:rsidRPr="00ED0768" w:rsidRDefault="00ED0768" w:rsidP="009E1AEE">
      <w:pPr>
        <w:pStyle w:val="Textbezslovn"/>
        <w:rPr>
          <w:b/>
        </w:rPr>
      </w:pPr>
      <w:r w:rsidRPr="00ED0768">
        <w:rPr>
          <w:b/>
        </w:rPr>
        <w:t>Každá osoba v realizačním týmu může zastávat právě jednu pozici.</w:t>
      </w:r>
    </w:p>
    <w:p w14:paraId="5FBE0B2F" w14:textId="4A668567" w:rsidR="009E1AEE" w:rsidRDefault="009E1AEE" w:rsidP="009E1AEE">
      <w:pPr>
        <w:pStyle w:val="Textbezslovn"/>
      </w:pPr>
      <w:r>
        <w:t>Jednotlivé požadavky na kvalifikační kritéria u každé jednotlivé funkce</w:t>
      </w:r>
      <w:r w:rsidR="00ED0768">
        <w:t xml:space="preserve"> </w:t>
      </w:r>
      <w:r>
        <w:t xml:space="preserve">nelze jakkoliv rozdělit mezi více fyzických osob, takže u téže funkce člena </w:t>
      </w:r>
      <w:r w:rsidR="00ED0768">
        <w:t>realizačního týmu</w:t>
      </w:r>
      <w:r>
        <w:t xml:space="preserve"> nemůže být prokázáno splnění např. požadovaného vzdělání jednou osobou a pomocí jiné osoby odborná způsobilost. </w:t>
      </w:r>
    </w:p>
    <w:p w14:paraId="5A189263" w14:textId="718954DC" w:rsidR="002F6231" w:rsidRPr="00B22255" w:rsidRDefault="002F6231" w:rsidP="009E1AEE">
      <w:pPr>
        <w:pStyle w:val="Textbezslovn"/>
      </w:pPr>
      <w:r w:rsidRPr="00B22255">
        <w:t xml:space="preserve">Zadavatel stanoví, že členové </w:t>
      </w:r>
      <w:r w:rsidR="008A2E84" w:rsidRPr="00B22255">
        <w:t>realizačního týmu</w:t>
      </w:r>
      <w:r w:rsidRPr="00B22255">
        <w:t xml:space="preserve"> mohou být zaměstnanci dodavatele nebo osoby v jiném vztahu k dodavateli, tj. např. jeho poddodavatelé nebo zaměstnanci jeho poddodavatelů, nevyplývá-li z čl. 9.3 těchto Pokynů jinak.</w:t>
      </w:r>
    </w:p>
    <w:p w14:paraId="3B7F5411" w14:textId="4BEEC6D0" w:rsidR="00F50D37" w:rsidRPr="00B22255" w:rsidRDefault="00F50D37" w:rsidP="009E1AEE">
      <w:pPr>
        <w:pStyle w:val="Textbezslovn"/>
      </w:pPr>
      <w:r w:rsidRPr="00B22255">
        <w:t xml:space="preserve">Dodavatel v nabídce předloží profesní životopisy každého člena </w:t>
      </w:r>
      <w:r w:rsidR="008A2E84" w:rsidRPr="00B22255">
        <w:t>realizačního týmu</w:t>
      </w:r>
      <w:r w:rsidRPr="00B22255">
        <w:t xml:space="preserve">, doklady o požadovaném vzdělání členů </w:t>
      </w:r>
      <w:r w:rsidR="008A2E84" w:rsidRPr="00B22255">
        <w:t>realizačního týmu</w:t>
      </w:r>
      <w:r w:rsidRPr="00B22255">
        <w:t xml:space="preserve"> a doklady k prokázání odborné způsobilosti.</w:t>
      </w:r>
    </w:p>
    <w:p w14:paraId="13639A60" w14:textId="72584AB5" w:rsidR="009E44DC" w:rsidRDefault="009E44DC" w:rsidP="009E1AEE">
      <w:pPr>
        <w:pStyle w:val="Textbezslovn"/>
      </w:pPr>
      <w:r w:rsidRPr="009E44DC">
        <w:t>Pro plnění této veřejné zakázky musí mít dodavatel k dispozici odborný personál, který splňuje následující podmínky (což musí vyplývat z dodavatelem předkládaných dokumentů):</w:t>
      </w:r>
    </w:p>
    <w:p w14:paraId="3736113B" w14:textId="77777777" w:rsidR="00B22255" w:rsidRPr="009E44DC" w:rsidRDefault="00B22255" w:rsidP="00B22255">
      <w:pPr>
        <w:keepNext/>
        <w:keepLines/>
        <w:suppressAutoHyphens/>
        <w:spacing w:before="200" w:after="0" w:line="276" w:lineRule="auto"/>
        <w:outlineLvl w:val="2"/>
        <w:rPr>
          <w:rFonts w:eastAsia="Times New Roman" w:cstheme="majorBidi"/>
          <w:bCs/>
          <w:u w:color="394A58"/>
          <w:lang w:eastAsia="cs-CZ"/>
        </w:rPr>
      </w:pPr>
      <w:r>
        <w:rPr>
          <w:rFonts w:eastAsia="Times New Roman" w:cstheme="majorBidi"/>
          <w:bCs/>
          <w:u w:color="394A58"/>
          <w:lang w:eastAsia="cs-CZ"/>
        </w:rPr>
        <w:t xml:space="preserve">           </w:t>
      </w:r>
      <w:r w:rsidRPr="009E44DC">
        <w:rPr>
          <w:rFonts w:eastAsia="Times New Roman" w:cstheme="majorBidi"/>
          <w:bCs/>
          <w:u w:color="394A58"/>
          <w:lang w:eastAsia="cs-CZ"/>
        </w:rPr>
        <w:t xml:space="preserve">Vymezení minimální úrovně kvalifikačního požadavku pro </w:t>
      </w:r>
      <w:r w:rsidRPr="009E44DC">
        <w:rPr>
          <w:rFonts w:eastAsia="Times New Roman" w:cstheme="majorBidi"/>
          <w:b/>
          <w:bCs/>
          <w:u w:color="394A58"/>
          <w:lang w:eastAsia="cs-CZ"/>
        </w:rPr>
        <w:t>vedoucí pracovníky</w:t>
      </w:r>
      <w:r w:rsidRPr="009E44DC">
        <w:rPr>
          <w:rFonts w:eastAsia="Times New Roman" w:cstheme="majorBidi"/>
          <w:bCs/>
          <w:u w:color="394A58"/>
          <w:lang w:eastAsia="cs-CZ"/>
        </w:rPr>
        <w:t xml:space="preserve"> - </w:t>
      </w:r>
    </w:p>
    <w:p w14:paraId="303FE697" w14:textId="77777777" w:rsidR="00B22255" w:rsidRDefault="00B22255" w:rsidP="00B22255">
      <w:pPr>
        <w:keepNext/>
        <w:keepLines/>
        <w:suppressAutoHyphens/>
        <w:spacing w:before="120" w:after="0"/>
        <w:ind w:left="709"/>
        <w:jc w:val="both"/>
        <w:outlineLvl w:val="6"/>
        <w:rPr>
          <w:rFonts w:eastAsia="Times New Roman" w:cs="Times New Roman"/>
          <w:u w:color="394A58"/>
          <w:lang w:eastAsia="cs-CZ"/>
        </w:rPr>
      </w:pPr>
      <w:r>
        <w:rPr>
          <w:rFonts w:eastAsia="Times New Roman" w:cs="Times New Roman"/>
          <w:u w:color="394A58"/>
          <w:lang w:eastAsia="cs-CZ"/>
        </w:rPr>
        <w:t>d</w:t>
      </w:r>
      <w:r w:rsidRPr="002847EC">
        <w:rPr>
          <w:rFonts w:eastAsia="Times New Roman" w:cs="Times New Roman"/>
          <w:u w:color="394A58"/>
          <w:lang w:eastAsia="cs-CZ"/>
        </w:rPr>
        <w:t>odavatel prokáže splnění kvalifikačn</w:t>
      </w:r>
      <w:r>
        <w:rPr>
          <w:rFonts w:eastAsia="Times New Roman" w:cs="Times New Roman"/>
          <w:u w:color="394A58"/>
          <w:lang w:eastAsia="cs-CZ"/>
        </w:rPr>
        <w:t xml:space="preserve">ího požadavku, pokud doloží, že </w:t>
      </w:r>
      <w:r w:rsidRPr="002847EC">
        <w:rPr>
          <w:rFonts w:eastAsia="Times New Roman" w:cs="Times New Roman"/>
          <w:u w:color="394A58"/>
          <w:lang w:eastAsia="cs-CZ"/>
        </w:rPr>
        <w:t xml:space="preserve">disponuje </w:t>
      </w:r>
      <w:r w:rsidRPr="002847EC">
        <w:rPr>
          <w:rFonts w:eastAsia="Times New Roman" w:cs="Times New Roman"/>
          <w:b/>
          <w:u w:color="394A58"/>
          <w:lang w:eastAsia="cs-CZ"/>
        </w:rPr>
        <w:t>2 osobami – 1 vedoucí pracovník pro 1. pracovní tým a 1 vedoucí pracovník pro 2. pracovní tým</w:t>
      </w:r>
      <w:r w:rsidRPr="002847EC">
        <w:rPr>
          <w:rFonts w:eastAsia="Times New Roman" w:cs="Times New Roman"/>
          <w:u w:color="394A58"/>
          <w:lang w:eastAsia="cs-CZ"/>
        </w:rPr>
        <w:t>, z nichž každý splňuje níže uvedené požadavky:</w:t>
      </w:r>
    </w:p>
    <w:p w14:paraId="1E7E06C0" w14:textId="77777777" w:rsidR="00B22255" w:rsidRDefault="00B22255" w:rsidP="00B22255">
      <w:pPr>
        <w:keepNext/>
        <w:keepLines/>
        <w:suppressAutoHyphens/>
        <w:spacing w:before="120" w:after="0"/>
        <w:ind w:left="709"/>
        <w:jc w:val="both"/>
        <w:outlineLvl w:val="6"/>
        <w:rPr>
          <w:rFonts w:eastAsia="Times New Roman" w:cs="Times New Roman"/>
          <w:u w:color="394A58"/>
          <w:lang w:eastAsia="cs-CZ"/>
        </w:rPr>
      </w:pPr>
    </w:p>
    <w:p w14:paraId="63D5A9B2" w14:textId="77777777" w:rsidR="00B22255" w:rsidRDefault="00B22255" w:rsidP="00B22255">
      <w:pPr>
        <w:keepNext/>
        <w:keepLines/>
        <w:numPr>
          <w:ilvl w:val="0"/>
          <w:numId w:val="47"/>
        </w:numPr>
        <w:suppressAutoHyphens/>
        <w:spacing w:before="120" w:after="0"/>
        <w:ind w:left="2127" w:hanging="567"/>
        <w:contextualSpacing/>
        <w:jc w:val="both"/>
        <w:rPr>
          <w:rFonts w:eastAsia="Verdana" w:cs="Times New Roman"/>
          <w:spacing w:val="1"/>
        </w:rPr>
      </w:pPr>
      <w:r w:rsidRPr="009E44DC">
        <w:rPr>
          <w:rFonts w:eastAsia="Verdana" w:cs="Times New Roman"/>
          <w:spacing w:val="1"/>
        </w:rPr>
        <w:t>Mají dokončené vysokoškolské magisterské (inženýrské) vzdělání v oblasti geodézie a kartografie.</w:t>
      </w:r>
    </w:p>
    <w:p w14:paraId="16DC097A" w14:textId="77777777" w:rsidR="00B22255" w:rsidRDefault="00B22255" w:rsidP="00B22255">
      <w:pPr>
        <w:keepNext/>
        <w:keepLines/>
        <w:suppressAutoHyphens/>
        <w:spacing w:before="120" w:after="0"/>
        <w:ind w:left="2127"/>
        <w:contextualSpacing/>
        <w:jc w:val="both"/>
        <w:rPr>
          <w:rFonts w:eastAsia="Times New Roman" w:cs="Times New Roman"/>
          <w:szCs w:val="23"/>
          <w:u w:color="394A58"/>
          <w:lang w:eastAsia="cs-CZ"/>
        </w:rPr>
      </w:pPr>
    </w:p>
    <w:p w14:paraId="126451CF" w14:textId="77777777" w:rsidR="00B22255" w:rsidRPr="009E44DC" w:rsidRDefault="00B22255" w:rsidP="00B22255">
      <w:pPr>
        <w:keepNext/>
        <w:keepLines/>
        <w:suppressAutoHyphens/>
        <w:spacing w:before="120" w:after="0"/>
        <w:ind w:left="2127"/>
        <w:contextualSpacing/>
        <w:jc w:val="both"/>
        <w:rPr>
          <w:rFonts w:eastAsia="Verdana" w:cs="Times New Roman"/>
          <w:spacing w:val="1"/>
        </w:rPr>
      </w:pPr>
      <w:r w:rsidRPr="009E44DC">
        <w:rPr>
          <w:rFonts w:eastAsia="Times New Roman" w:cs="Times New Roman"/>
          <w:szCs w:val="23"/>
          <w:u w:color="394A58"/>
          <w:lang w:eastAsia="cs-CZ"/>
        </w:rPr>
        <w:t>Splnění tohoto požadavku technické kvalifikace prokáže dodavatel předložením kopií dokladů o ukončeném vysokoškolském vzdělání.</w:t>
      </w:r>
    </w:p>
    <w:p w14:paraId="4036FEBC" w14:textId="77777777" w:rsidR="00B22255" w:rsidRPr="009E44DC" w:rsidRDefault="00B22255" w:rsidP="009E1AEE">
      <w:pPr>
        <w:pStyle w:val="Textbezslovn"/>
      </w:pPr>
    </w:p>
    <w:p w14:paraId="6FAB3813" w14:textId="6CA487E5" w:rsidR="009E44DC" w:rsidRDefault="009E44DC" w:rsidP="00B22255">
      <w:pPr>
        <w:keepNext/>
        <w:keepLines/>
        <w:suppressAutoHyphens/>
        <w:spacing w:before="200" w:after="0" w:line="276" w:lineRule="auto"/>
        <w:outlineLvl w:val="2"/>
        <w:rPr>
          <w:rFonts w:eastAsia="Times New Roman" w:cs="Times New Roman"/>
          <w:u w:color="394A58"/>
          <w:lang w:eastAsia="cs-CZ"/>
        </w:rPr>
      </w:pPr>
      <w:r>
        <w:rPr>
          <w:rFonts w:eastAsia="Times New Roman" w:cstheme="majorBidi"/>
          <w:bCs/>
          <w:u w:color="394A58"/>
          <w:lang w:eastAsia="cs-CZ"/>
        </w:rPr>
        <w:lastRenderedPageBreak/>
        <w:t xml:space="preserve">           </w:t>
      </w:r>
    </w:p>
    <w:p w14:paraId="29C91E9F" w14:textId="77777777" w:rsidR="009E44DC" w:rsidRDefault="009E44DC" w:rsidP="009E44DC">
      <w:pPr>
        <w:keepNext/>
        <w:keepLines/>
        <w:suppressAutoHyphens/>
        <w:spacing w:before="120" w:after="0"/>
        <w:ind w:left="709"/>
        <w:jc w:val="both"/>
        <w:outlineLvl w:val="6"/>
        <w:rPr>
          <w:rFonts w:eastAsia="Times New Roman" w:cs="Times New Roman"/>
          <w:u w:color="394A58"/>
          <w:lang w:eastAsia="cs-CZ"/>
        </w:rPr>
      </w:pPr>
    </w:p>
    <w:p w14:paraId="21E462C6" w14:textId="77777777" w:rsidR="009E44DC" w:rsidRPr="009E44DC" w:rsidRDefault="009E44DC" w:rsidP="009E44DC">
      <w:pPr>
        <w:keepNext/>
        <w:keepLines/>
        <w:numPr>
          <w:ilvl w:val="0"/>
          <w:numId w:val="47"/>
        </w:numPr>
        <w:suppressAutoHyphens/>
        <w:spacing w:before="120" w:after="0"/>
        <w:ind w:left="2138" w:hanging="567"/>
        <w:jc w:val="both"/>
        <w:rPr>
          <w:rFonts w:eastAsia="Verdana" w:cs="Times New Roman"/>
          <w:spacing w:val="1"/>
        </w:rPr>
      </w:pPr>
      <w:r w:rsidRPr="009E44DC">
        <w:rPr>
          <w:rFonts w:eastAsia="Verdana" w:cs="Times New Roman"/>
          <w:spacing w:val="1"/>
          <w:u w:val="single"/>
        </w:rPr>
        <w:t>Vedoucí pracovník pro 1. pracovní tým</w:t>
      </w:r>
      <w:r w:rsidRPr="009E44DC">
        <w:rPr>
          <w:rFonts w:eastAsia="Verdana" w:cs="Times New Roman"/>
          <w:spacing w:val="1"/>
        </w:rPr>
        <w:t xml:space="preserve"> má zkoušku UOZI dle ustanovení </w:t>
      </w:r>
      <w:r w:rsidRPr="009E44DC">
        <w:t>§ 13 odst. 1 písm. a) zákona č. 200/1994 Sb., o zeměměřictví a o změně a doplnění některých zákonů souvisejících s jeho zavedením, ve znění pozdějších předpisů a</w:t>
      </w:r>
    </w:p>
    <w:p w14:paraId="51AE03BF" w14:textId="77777777" w:rsidR="009E44DC" w:rsidRPr="009E44DC" w:rsidRDefault="009E44DC" w:rsidP="009E44DC">
      <w:pPr>
        <w:keepNext/>
        <w:keepLines/>
        <w:suppressAutoHyphens/>
        <w:spacing w:before="120" w:after="0"/>
        <w:ind w:left="2138"/>
        <w:jc w:val="both"/>
      </w:pPr>
      <w:r w:rsidRPr="009E44DC">
        <w:rPr>
          <w:u w:val="single"/>
        </w:rPr>
        <w:t xml:space="preserve">Vedoucí pracovník pro 2. pracovní </w:t>
      </w:r>
      <w:r w:rsidRPr="009E44DC">
        <w:t xml:space="preserve">tým má </w:t>
      </w:r>
      <w:r w:rsidRPr="009E44DC">
        <w:rPr>
          <w:rFonts w:eastAsia="Verdana" w:cs="Times New Roman"/>
          <w:spacing w:val="1"/>
        </w:rPr>
        <w:t xml:space="preserve">zkoušku UOZI dle </w:t>
      </w:r>
      <w:proofErr w:type="gramStart"/>
      <w:r w:rsidRPr="009E44DC">
        <w:rPr>
          <w:rFonts w:eastAsia="Verdana" w:cs="Times New Roman"/>
          <w:spacing w:val="1"/>
        </w:rPr>
        <w:t xml:space="preserve">ustanovení </w:t>
      </w:r>
      <w:r w:rsidRPr="009E44DC">
        <w:t xml:space="preserve"> § 13</w:t>
      </w:r>
      <w:proofErr w:type="gramEnd"/>
      <w:r w:rsidRPr="009E44DC">
        <w:t xml:space="preserve"> odst. 1 písm. c) zákona č. 200/1994 Sb., o zeměměřictví a o změně a doplnění některých zákonů souvisejících s jeho zavedením, ve znění pozdějších předpisů.</w:t>
      </w:r>
    </w:p>
    <w:p w14:paraId="1BD28A9C" w14:textId="77777777" w:rsidR="009E44DC" w:rsidRPr="009E44DC" w:rsidRDefault="009E44DC" w:rsidP="009E44DC">
      <w:pPr>
        <w:keepNext/>
        <w:keepLines/>
        <w:suppressAutoHyphens/>
        <w:spacing w:before="120" w:after="0"/>
        <w:ind w:left="2138"/>
        <w:jc w:val="both"/>
        <w:rPr>
          <w:rFonts w:eastAsia="Verdana" w:cs="Times New Roman"/>
          <w:spacing w:val="1"/>
        </w:rPr>
      </w:pPr>
      <w:r w:rsidRPr="009E44DC">
        <w:rPr>
          <w:rFonts w:eastAsia="Verdana" w:cs="Times New Roman"/>
          <w:spacing w:val="1"/>
        </w:rPr>
        <w:t>Splnění tohoto požadavku technické kvalifikace prokáže dodavatel předložením kopií osvědčení o získané zkoušce.</w:t>
      </w:r>
    </w:p>
    <w:p w14:paraId="24F8F03E" w14:textId="77777777" w:rsidR="001E0A88" w:rsidRPr="009E44DC" w:rsidRDefault="001E0A88" w:rsidP="001E0A88">
      <w:pPr>
        <w:keepNext/>
        <w:keepLines/>
        <w:numPr>
          <w:ilvl w:val="0"/>
          <w:numId w:val="47"/>
        </w:numPr>
        <w:suppressAutoHyphens/>
        <w:spacing w:before="120" w:after="0"/>
        <w:ind w:left="2127" w:hanging="567"/>
        <w:jc w:val="both"/>
        <w:rPr>
          <w:rFonts w:eastAsia="Verdana" w:cs="Times New Roman"/>
          <w:spacing w:val="1"/>
        </w:rPr>
      </w:pPr>
      <w:r w:rsidRPr="009E44DC">
        <w:t>Jsou způsobilí k řízení a provádění prací při geodetické činnosti dle předpisu SŽ Zam1, tj. mají osvědčení o odborné způsobilosti pro zkoušku G-02 (zkoušku G-02 lze nahradit kombinací zkoušek G-01 a G-03).</w:t>
      </w:r>
    </w:p>
    <w:p w14:paraId="7D2539D6" w14:textId="77777777" w:rsidR="001E0A88" w:rsidRPr="009E44DC" w:rsidRDefault="001E0A88" w:rsidP="001E0A88">
      <w:pPr>
        <w:keepNext/>
        <w:keepLines/>
        <w:suppressAutoHyphens/>
        <w:spacing w:before="120" w:after="0"/>
        <w:ind w:left="2138"/>
        <w:jc w:val="both"/>
      </w:pPr>
      <w:r w:rsidRPr="009E44DC">
        <w:rPr>
          <w:rFonts w:eastAsia="Verdana" w:cs="Times New Roman"/>
          <w:spacing w:val="1"/>
        </w:rPr>
        <w:t xml:space="preserve">Splnění tohoto požadavku technické kvalifikace prokáže dodavatel předložením kopií </w:t>
      </w:r>
      <w:r w:rsidRPr="009E44DC">
        <w:t>osvědčení o odborné způsobilosti pro zkoušku G-02 (nebo kopiemi osvědčení kombinací zkoušek G-01 a G-03).</w:t>
      </w:r>
    </w:p>
    <w:p w14:paraId="1828B33E" w14:textId="77777777" w:rsidR="001E0A88" w:rsidRPr="009E44DC" w:rsidRDefault="001E0A88" w:rsidP="001E0A88">
      <w:pPr>
        <w:keepNext/>
        <w:keepLines/>
        <w:numPr>
          <w:ilvl w:val="0"/>
          <w:numId w:val="47"/>
        </w:numPr>
        <w:suppressAutoHyphens/>
        <w:spacing w:before="120" w:after="0"/>
        <w:ind w:left="2127" w:hanging="567"/>
        <w:jc w:val="both"/>
        <w:rPr>
          <w:rFonts w:eastAsia="Verdana" w:cs="Times New Roman"/>
          <w:spacing w:val="1"/>
        </w:rPr>
      </w:pPr>
      <w:r w:rsidRPr="009E44DC">
        <w:t xml:space="preserve">Mají praxi v oboru přípravy geodetických podkladů pro investiční stavby, a to v minimální délce 10 let. </w:t>
      </w:r>
    </w:p>
    <w:p w14:paraId="1F801F12" w14:textId="2518C595" w:rsidR="00AE6725" w:rsidRPr="00D052C6" w:rsidRDefault="001E0A88" w:rsidP="001E0A88">
      <w:pPr>
        <w:keepNext/>
        <w:keepLines/>
        <w:suppressAutoHyphens/>
        <w:spacing w:before="120" w:after="0"/>
        <w:ind w:left="2138"/>
        <w:jc w:val="both"/>
        <w:rPr>
          <w:rFonts w:eastAsia="Verdana" w:cs="Times New Roman"/>
          <w:spacing w:val="1"/>
        </w:rPr>
      </w:pPr>
      <w:r w:rsidRPr="009E44DC">
        <w:rPr>
          <w:rFonts w:eastAsia="Verdana" w:cs="Times New Roman"/>
          <w:spacing w:val="1"/>
        </w:rPr>
        <w:t>Splnění tohoto požadavku technické kvalifikace prokáže dodavatel předložením</w:t>
      </w:r>
      <w:r>
        <w:rPr>
          <w:rFonts w:eastAsia="Verdana" w:cs="Times New Roman"/>
          <w:spacing w:val="1"/>
        </w:rPr>
        <w:t xml:space="preserve"> tabulky Vzor profesního životopisu – počet let praxe, která je </w:t>
      </w:r>
      <w:r w:rsidRPr="00D052C6">
        <w:rPr>
          <w:rFonts w:eastAsia="Verdana" w:cs="Times New Roman"/>
          <w:spacing w:val="1"/>
        </w:rPr>
        <w:t>přílohou Přílohy č. 6 těchto Pokynů – Vzor profesního životopisu</w:t>
      </w:r>
      <w:r w:rsidR="00AE6725" w:rsidRPr="00D052C6">
        <w:rPr>
          <w:rFonts w:eastAsia="Verdana" w:cs="Times New Roman"/>
          <w:spacing w:val="1"/>
        </w:rPr>
        <w:t>.</w:t>
      </w:r>
    </w:p>
    <w:p w14:paraId="771C3C70" w14:textId="49C70E14" w:rsidR="009E44DC" w:rsidRDefault="001E0A88" w:rsidP="001E0A88">
      <w:pPr>
        <w:spacing w:after="120"/>
        <w:ind w:left="2127"/>
        <w:jc w:val="both"/>
        <w:rPr>
          <w:rFonts w:eastAsia="Verdana" w:cs="Times New Roman"/>
          <w:spacing w:val="1"/>
        </w:rPr>
      </w:pPr>
      <w:r w:rsidRPr="00D052C6">
        <w:rPr>
          <w:rFonts w:eastAsia="Verdana" w:cs="Times New Roman"/>
          <w:spacing w:val="1"/>
        </w:rPr>
        <w:t xml:space="preserve">Dodavatel je v každém předmětném životopise povinen přesně uvést časové období, ve kterém byla daná zkušenost realizována a konkrétně ji popsat (obecný popis zkušeností jako např. „geodetické práce“ nebude považováno za dostačující, neboť z tohoto pojmu není patrná informace potřebná k ověření splnění požadavků kvalifikace). Dané pracovní zkušenosti, které byly realizovány ve shodném termínu, v období jednoho roku, se nesčítají. Dodavatel není oprávněn do </w:t>
      </w:r>
      <w:r w:rsidR="00AE6725" w:rsidRPr="00D052C6">
        <w:rPr>
          <w:rFonts w:eastAsia="Verdana" w:cs="Times New Roman"/>
          <w:spacing w:val="1"/>
        </w:rPr>
        <w:t xml:space="preserve">tabulky Vzor profesního životopisu – počet let praxe </w:t>
      </w:r>
      <w:r w:rsidRPr="00D052C6">
        <w:rPr>
          <w:rFonts w:eastAsia="Verdana" w:cs="Times New Roman"/>
          <w:spacing w:val="1"/>
        </w:rPr>
        <w:t>uvádět jiné</w:t>
      </w:r>
      <w:r w:rsidR="00AE6725" w:rsidRPr="00D052C6">
        <w:rPr>
          <w:rFonts w:eastAsia="Verdana" w:cs="Times New Roman"/>
          <w:spacing w:val="1"/>
        </w:rPr>
        <w:t>,</w:t>
      </w:r>
      <w:r w:rsidRPr="00D052C6">
        <w:rPr>
          <w:rFonts w:eastAsia="Verdana" w:cs="Times New Roman"/>
          <w:spacing w:val="1"/>
        </w:rPr>
        <w:t xml:space="preserve"> než požadované pracovní zkušenosti, v případě, že tak učiní, nebude na ně brán zřetel. Počet let praxe vedoucího pracovníka vyšší než požadovaná dle </w:t>
      </w:r>
      <w:r w:rsidR="00AE6725" w:rsidRPr="00D052C6">
        <w:rPr>
          <w:rFonts w:eastAsia="Verdana" w:cs="Times New Roman"/>
          <w:spacing w:val="1"/>
        </w:rPr>
        <w:t>tohoto článku (tj. 10 let)</w:t>
      </w:r>
      <w:r w:rsidRPr="00D052C6">
        <w:rPr>
          <w:rFonts w:eastAsia="Verdana" w:cs="Times New Roman"/>
          <w:spacing w:val="1"/>
        </w:rPr>
        <w:t xml:space="preserve"> bude zohledněna v rámci hodnotícího kritéria uvedeného v čl. </w:t>
      </w:r>
      <w:r w:rsidR="00AE6725" w:rsidRPr="00D052C6">
        <w:rPr>
          <w:rFonts w:eastAsia="Verdana" w:cs="Times New Roman"/>
          <w:spacing w:val="1"/>
        </w:rPr>
        <w:t>16.3 těchto Pokynů.</w:t>
      </w:r>
    </w:p>
    <w:p w14:paraId="7473FA14" w14:textId="78499F56" w:rsidR="00B22255" w:rsidRPr="00D052C6" w:rsidRDefault="00B22255" w:rsidP="00B22255">
      <w:pPr>
        <w:spacing w:after="120"/>
        <w:ind w:left="2127"/>
        <w:jc w:val="both"/>
      </w:pPr>
      <w:r w:rsidRPr="00B22255">
        <w:t xml:space="preserve">Zadavatel určí délku praxe vedoucího pracovníka tak, že z vyplněné tabulky Vzor profesního životopisu – počet let praxe získá uvedený počet dnů praxe, tu převede na měsíce, přičemž má se za to, že jeden měsíc v roce má 30,41666667 dne, v případě přestupného roku 30,5 dne. Na základě uvedeného bude určen celkový počet měsíců praxe a následně každých dvanáct měsíců praxe představuje 1 rok praxe, který je relevantní jednotkou pro účely hodnocení. Do dnů praxe se započítává pouze ta praxe, která odpovídá požadavkům zadavatele, a tato skutečnost je uvedena v nabídce. Zadavatel v zájmu zvýšení transparentnosti a zájmu správného podání nabídek vytvořil ilustrativní vzor, jak správně pracovat s tabulkou Vzor profesního životopisu – počet let praxe. Tento vzor je přílohou č. 9 těchto Pokynů – Ilustrativní vzor životopisu </w:t>
      </w:r>
      <w:r w:rsidR="00BF75A7">
        <w:t>– výpočet let praxe</w:t>
      </w:r>
      <w:r w:rsidRPr="00B22255">
        <w:t>. Zadavatel upozorňuje účastníky, že nemůže pro účely hodnocení brát v potaz údaje, které budou nečitelné,</w:t>
      </w:r>
    </w:p>
    <w:p w14:paraId="2EA2B031" w14:textId="5814188F" w:rsidR="00955C86" w:rsidRPr="00D052C6" w:rsidRDefault="00955C86" w:rsidP="009E44DC">
      <w:pPr>
        <w:keepNext/>
        <w:keepLines/>
        <w:suppressAutoHyphens/>
        <w:spacing w:before="120" w:after="0"/>
        <w:ind w:left="2138"/>
        <w:jc w:val="both"/>
        <w:rPr>
          <w:rFonts w:eastAsia="Verdana" w:cs="Times New Roman"/>
          <w:spacing w:val="1"/>
        </w:rPr>
      </w:pPr>
      <w:r w:rsidRPr="00D052C6">
        <w:rPr>
          <w:rFonts w:eastAsia="Verdana" w:cs="Times New Roman"/>
          <w:spacing w:val="1"/>
        </w:rPr>
        <w:lastRenderedPageBreak/>
        <w:t>nesrozumitelné či zmatečné či budou nabízet dvojí výklad, ledaže by ve vzoru demonstroval, jak takovou situaci bude řešit. Nabádá tak účastníky ke zvýšené pozornosti při vyplňování těchto údajů a uvědomění si, že případné chybné vyplnění, jde k tíži účastníka. Zadavatel dále opětovně zdůrazňuje, že veškeré údaje, které účastník uvede, musí být pravdivé. Pokud účastník uvede v životopise u délky praxe vedoucích pracovníků na více různých místech rozporné údaje (zejména o délce vykonávané požadované praxe v rámci jedné nebo více pracovních zkušeností (projektů, zakázek)), pak Zadavatel započítá do délky takové praxe pouze takové období, v jakém se rozporné údaje shodují, a v případě, že se v žádném období neshodují, nebude tato praxe Zadavatelem vůbec započítána.</w:t>
      </w:r>
    </w:p>
    <w:p w14:paraId="1638A9BD" w14:textId="77777777" w:rsidR="009E44DC" w:rsidRPr="009E44DC" w:rsidRDefault="009E44DC" w:rsidP="009E44DC">
      <w:pPr>
        <w:keepNext/>
        <w:keepLines/>
        <w:numPr>
          <w:ilvl w:val="0"/>
          <w:numId w:val="47"/>
        </w:numPr>
        <w:suppressAutoHyphens/>
        <w:spacing w:before="120" w:after="0"/>
        <w:ind w:left="1985"/>
        <w:jc w:val="both"/>
        <w:rPr>
          <w:rFonts w:eastAsia="Verdana" w:cs="Times New Roman"/>
          <w:spacing w:val="1"/>
        </w:rPr>
      </w:pPr>
      <w:r w:rsidRPr="009E44DC">
        <w:rPr>
          <w:rFonts w:eastAsia="Verdana" w:cs="Times New Roman"/>
          <w:spacing w:val="1"/>
        </w:rPr>
        <w:t xml:space="preserve">  Mají povolení vstupu do provozované železniční dopravní cesty. </w:t>
      </w:r>
    </w:p>
    <w:p w14:paraId="16D465F8" w14:textId="77777777" w:rsidR="009E44DC" w:rsidRPr="009E44DC" w:rsidRDefault="009E44DC" w:rsidP="009E44DC">
      <w:pPr>
        <w:keepNext/>
        <w:keepLines/>
        <w:suppressAutoHyphens/>
        <w:spacing w:before="120" w:after="0"/>
        <w:ind w:left="2138"/>
        <w:jc w:val="both"/>
        <w:rPr>
          <w:rFonts w:eastAsia="Times New Roman" w:cs="Times New Roman"/>
          <w:bCs/>
          <w:szCs w:val="23"/>
          <w:u w:color="394A58"/>
          <w:lang w:eastAsia="cs-CZ"/>
        </w:rPr>
      </w:pPr>
      <w:r w:rsidRPr="009E44DC">
        <w:rPr>
          <w:rFonts w:eastAsia="Verdana" w:cs="Times New Roman"/>
          <w:spacing w:val="1"/>
        </w:rPr>
        <w:t xml:space="preserve">Splnění tohoto požadavku technické kvalifikace prokáže dodavatel </w:t>
      </w:r>
      <w:r w:rsidRPr="009E44DC">
        <w:rPr>
          <w:rFonts w:eastAsia="Times New Roman" w:cs="Times New Roman"/>
          <w:bCs/>
          <w:szCs w:val="23"/>
          <w:u w:color="394A58"/>
          <w:lang w:eastAsia="cs-CZ"/>
        </w:rPr>
        <w:t>kopiemi průkazů – dokladů oprávnění vstupu do provozované železniční dopravní cesty nebo čestného prohlášení, že toto povolení bude daným osobám vydáno nejpozději do doby zahájení prací na provozované železniční dopravní cestě.</w:t>
      </w:r>
    </w:p>
    <w:p w14:paraId="6D58984F" w14:textId="2CCB8EC3" w:rsidR="009E44DC" w:rsidRPr="00B22255" w:rsidRDefault="009E44DC" w:rsidP="009E44DC">
      <w:pPr>
        <w:keepNext/>
        <w:keepLines/>
        <w:numPr>
          <w:ilvl w:val="0"/>
          <w:numId w:val="47"/>
        </w:numPr>
        <w:suppressAutoHyphens/>
        <w:spacing w:before="120" w:after="0"/>
        <w:ind w:left="2138" w:hanging="567"/>
        <w:jc w:val="both"/>
        <w:rPr>
          <w:rFonts w:eastAsia="Verdana" w:cs="Times New Roman"/>
          <w:spacing w:val="1"/>
        </w:rPr>
      </w:pPr>
      <w:r w:rsidRPr="00B22255">
        <w:rPr>
          <w:rFonts w:eastAsia="Verdana" w:cs="Times New Roman"/>
          <w:spacing w:val="1"/>
        </w:rPr>
        <w:t>Jsou seznámeni s předpisy a normami uvedenými v</w:t>
      </w:r>
      <w:r w:rsidR="00C835EE" w:rsidRPr="00B22255">
        <w:rPr>
          <w:rFonts w:eastAsia="Verdana" w:cs="Times New Roman"/>
          <w:spacing w:val="1"/>
        </w:rPr>
        <w:t xml:space="preserve"> čl. </w:t>
      </w:r>
      <w:r w:rsidRPr="00B22255">
        <w:rPr>
          <w:rFonts w:eastAsia="Verdana" w:cs="Times New Roman"/>
          <w:spacing w:val="1"/>
        </w:rPr>
        <w:t xml:space="preserve">7 v Příloze č. 1 </w:t>
      </w:r>
      <w:r w:rsidR="007D5CD7" w:rsidRPr="00B22255">
        <w:rPr>
          <w:rFonts w:eastAsia="Verdana" w:cs="Times New Roman"/>
          <w:spacing w:val="1"/>
        </w:rPr>
        <w:t>závazného vzoru smlouvy s názvem</w:t>
      </w:r>
      <w:r w:rsidRPr="00B22255">
        <w:rPr>
          <w:rFonts w:eastAsia="Verdana" w:cs="Times New Roman"/>
          <w:spacing w:val="1"/>
        </w:rPr>
        <w:t xml:space="preserve"> Bližší specifikace předmětu veřejné zakázky.</w:t>
      </w:r>
    </w:p>
    <w:p w14:paraId="7AD7F7E5" w14:textId="24604357" w:rsidR="009E44DC" w:rsidRPr="00B22255" w:rsidRDefault="009E44DC" w:rsidP="009E44DC">
      <w:pPr>
        <w:keepNext/>
        <w:keepLines/>
        <w:suppressAutoHyphens/>
        <w:spacing w:before="120" w:after="0"/>
        <w:ind w:left="2138"/>
        <w:jc w:val="both"/>
        <w:rPr>
          <w:rFonts w:eastAsia="Verdana" w:cs="Times New Roman"/>
          <w:spacing w:val="1"/>
        </w:rPr>
      </w:pPr>
      <w:r w:rsidRPr="00B22255">
        <w:rPr>
          <w:rFonts w:eastAsia="Verdana" w:cs="Times New Roman"/>
          <w:spacing w:val="1"/>
        </w:rPr>
        <w:t xml:space="preserve">Prokáže dodavatel vyplněním a předložením Přílohy č. </w:t>
      </w:r>
      <w:r w:rsidR="009930AE" w:rsidRPr="00B22255">
        <w:rPr>
          <w:rFonts w:eastAsia="Verdana" w:cs="Times New Roman"/>
          <w:spacing w:val="1"/>
        </w:rPr>
        <w:t>5 těchto Pokynů</w:t>
      </w:r>
      <w:r w:rsidRPr="00B22255">
        <w:rPr>
          <w:rFonts w:eastAsia="Verdana" w:cs="Times New Roman"/>
          <w:spacing w:val="1"/>
        </w:rPr>
        <w:t xml:space="preserve"> – </w:t>
      </w:r>
      <w:r w:rsidR="00B7557F" w:rsidRPr="00B22255">
        <w:rPr>
          <w:rFonts w:eastAsia="Verdana" w:cs="Times New Roman"/>
          <w:spacing w:val="1"/>
        </w:rPr>
        <w:t>Seznam členů realizačního týmu dodavatele</w:t>
      </w:r>
      <w:r w:rsidRPr="00B22255">
        <w:rPr>
          <w:rFonts w:eastAsia="Verdana" w:cs="Times New Roman"/>
          <w:spacing w:val="1"/>
        </w:rPr>
        <w:t>.</w:t>
      </w:r>
    </w:p>
    <w:p w14:paraId="4A4E0D4B" w14:textId="77777777" w:rsidR="009E44DC" w:rsidRPr="00C74FB7" w:rsidRDefault="009E44DC" w:rsidP="009E44DC">
      <w:pPr>
        <w:keepNext/>
        <w:keepLines/>
        <w:numPr>
          <w:ilvl w:val="0"/>
          <w:numId w:val="47"/>
        </w:numPr>
        <w:suppressAutoHyphens/>
        <w:spacing w:before="120" w:after="0"/>
        <w:ind w:left="2138" w:hanging="567"/>
        <w:jc w:val="both"/>
        <w:rPr>
          <w:rFonts w:eastAsia="Verdana" w:cs="Times New Roman"/>
          <w:spacing w:val="1"/>
        </w:rPr>
      </w:pPr>
      <w:r w:rsidRPr="00C74FB7">
        <w:rPr>
          <w:rFonts w:eastAsia="Verdana" w:cs="Times New Roman"/>
          <w:spacing w:val="1"/>
        </w:rPr>
        <w:t xml:space="preserve">Jsou schopni plynule komunikovat (slovem i písmem) v českém jazyce, případně ve slovenském jazyce. Nejsou-li vedoucí pracovníci (či vedoucí pracovník) rodilými mluvčími českého, případně slovenského jazyka, musí být schopni plynule komunikovat (slovem i písmem) v českém, případně slovenském jazyce na úrovni C2 dle Společného evropského referenčního rámce.  </w:t>
      </w:r>
    </w:p>
    <w:p w14:paraId="2F60CEE3" w14:textId="53E55C30" w:rsidR="009E44DC" w:rsidRPr="009E44DC" w:rsidRDefault="009E44DC" w:rsidP="009E44DC">
      <w:pPr>
        <w:keepNext/>
        <w:keepLines/>
        <w:suppressAutoHyphens/>
        <w:spacing w:before="120" w:after="0"/>
        <w:ind w:left="2138"/>
        <w:jc w:val="both"/>
        <w:rPr>
          <w:rFonts w:eastAsia="Verdana" w:cs="Times New Roman"/>
          <w:spacing w:val="1"/>
        </w:rPr>
      </w:pPr>
      <w:r w:rsidRPr="00C74FB7">
        <w:rPr>
          <w:rFonts w:eastAsia="Verdana" w:cs="Times New Roman"/>
          <w:spacing w:val="1"/>
        </w:rPr>
        <w:t xml:space="preserve">Prokáže dodavatel vyplněním a předložením životopisů zpracovaných v souladu s Přílohou č. </w:t>
      </w:r>
      <w:r w:rsidR="00B7557F" w:rsidRPr="00C74FB7">
        <w:rPr>
          <w:rFonts w:eastAsia="Verdana" w:cs="Times New Roman"/>
          <w:spacing w:val="1"/>
        </w:rPr>
        <w:t>6 těchto Pokynů</w:t>
      </w:r>
      <w:r w:rsidRPr="00C74FB7">
        <w:rPr>
          <w:rFonts w:eastAsia="Verdana" w:cs="Times New Roman"/>
          <w:spacing w:val="1"/>
        </w:rPr>
        <w:t xml:space="preserve"> – Vzor profesního životopisu, ve kterém bude uvedeno, zda je daný vedoucí pracovník rodilým mluvčím </w:t>
      </w:r>
      <w:r w:rsidRPr="009E44DC">
        <w:rPr>
          <w:rFonts w:eastAsia="Verdana" w:cs="Times New Roman"/>
          <w:spacing w:val="1"/>
        </w:rPr>
        <w:t>českého, případně slovenského jazyka nebo bude uvedena požadovaná úroveň C2 znalosti českého, případně slovenského jazyka dle Společného evropského referenčního rámce. V případě pochybností je Zadavatel oprávněn požadovat po dodavateli předložení osvědčení osvědčující znalost českého, případně slovenského jazyka úrovně C2 dle Společného evropského referenčního rámce.</w:t>
      </w:r>
    </w:p>
    <w:p w14:paraId="55D4B7B3" w14:textId="77777777" w:rsidR="00B22255" w:rsidRDefault="00B22255" w:rsidP="00B22255">
      <w:pPr>
        <w:keepNext/>
        <w:keepLines/>
        <w:suppressAutoHyphens/>
        <w:spacing w:before="120" w:after="0"/>
        <w:jc w:val="both"/>
        <w:outlineLvl w:val="6"/>
        <w:rPr>
          <w:rFonts w:eastAsia="Times New Roman" w:cs="Times New Roman"/>
          <w:u w:color="394A58"/>
          <w:lang w:eastAsia="cs-CZ"/>
        </w:rPr>
      </w:pPr>
      <w:r>
        <w:rPr>
          <w:rFonts w:eastAsia="Times New Roman" w:cs="Times New Roman"/>
          <w:u w:color="394A58"/>
          <w:lang w:eastAsia="cs-CZ"/>
        </w:rPr>
        <w:t xml:space="preserve">  </w:t>
      </w:r>
      <w:r w:rsidRPr="00DA3C4D">
        <w:rPr>
          <w:rFonts w:eastAsia="Times New Roman" w:cs="Times New Roman"/>
          <w:u w:color="394A58"/>
          <w:lang w:eastAsia="cs-CZ"/>
        </w:rPr>
        <w:t xml:space="preserve">Vymezení minimální úrovně kvalifikačního požadavku pro </w:t>
      </w:r>
      <w:r w:rsidRPr="00DA3C4D">
        <w:rPr>
          <w:rFonts w:eastAsia="Times New Roman" w:cs="Times New Roman"/>
          <w:b/>
          <w:u w:color="394A58"/>
          <w:lang w:eastAsia="cs-CZ"/>
        </w:rPr>
        <w:t>členy týmu</w:t>
      </w:r>
      <w:r w:rsidRPr="00DA3C4D">
        <w:rPr>
          <w:rFonts w:eastAsia="Times New Roman" w:cs="Times New Roman"/>
          <w:u w:color="394A58"/>
          <w:lang w:eastAsia="cs-CZ"/>
        </w:rPr>
        <w:t xml:space="preserve"> -</w:t>
      </w:r>
    </w:p>
    <w:p w14:paraId="5C9842B0" w14:textId="77777777" w:rsidR="00B22255" w:rsidRPr="002847EC" w:rsidRDefault="00B22255" w:rsidP="00B22255">
      <w:pPr>
        <w:keepNext/>
        <w:keepLines/>
        <w:suppressAutoHyphens/>
        <w:spacing w:before="120" w:after="0"/>
        <w:ind w:left="1560"/>
        <w:jc w:val="both"/>
        <w:outlineLvl w:val="6"/>
        <w:rPr>
          <w:rFonts w:eastAsia="Times New Roman" w:cs="Times New Roman"/>
          <w:u w:color="394A58"/>
          <w:lang w:eastAsia="cs-CZ"/>
        </w:rPr>
      </w:pPr>
      <w:r>
        <w:rPr>
          <w:rFonts w:eastAsia="Times New Roman" w:cs="Times New Roman"/>
          <w:u w:color="394A58"/>
          <w:lang w:eastAsia="cs-CZ"/>
        </w:rPr>
        <w:t>d</w:t>
      </w:r>
      <w:r w:rsidRPr="002847EC">
        <w:rPr>
          <w:rFonts w:eastAsia="Times New Roman" w:cs="Times New Roman"/>
          <w:u w:color="394A58"/>
          <w:lang w:eastAsia="cs-CZ"/>
        </w:rPr>
        <w:t>odavatel prokáže splnění kvalifikačního požadavku, pokud doloží,</w:t>
      </w:r>
      <w:r>
        <w:rPr>
          <w:rFonts w:eastAsia="Times New Roman" w:cs="Times New Roman"/>
          <w:u w:color="394A58"/>
          <w:lang w:eastAsia="cs-CZ"/>
        </w:rPr>
        <w:t xml:space="preserve"> </w:t>
      </w:r>
      <w:proofErr w:type="gramStart"/>
      <w:r w:rsidRPr="002847EC">
        <w:rPr>
          <w:rFonts w:eastAsia="Times New Roman" w:cs="Times New Roman"/>
          <w:u w:color="394A58"/>
          <w:lang w:eastAsia="cs-CZ"/>
        </w:rPr>
        <w:t>že  disponuje</w:t>
      </w:r>
      <w:proofErr w:type="gramEnd"/>
      <w:r w:rsidRPr="002847EC">
        <w:rPr>
          <w:rFonts w:eastAsia="Times New Roman" w:cs="Times New Roman"/>
          <w:u w:color="394A58"/>
          <w:lang w:eastAsia="cs-CZ"/>
        </w:rPr>
        <w:t xml:space="preserve"> </w:t>
      </w:r>
      <w:r w:rsidRPr="002847EC">
        <w:rPr>
          <w:rFonts w:eastAsia="Times New Roman" w:cs="Times New Roman"/>
          <w:b/>
          <w:u w:color="394A58"/>
          <w:lang w:eastAsia="cs-CZ"/>
        </w:rPr>
        <w:t>právě 11 osobami – 5 osob pro měřické skupiny v 1. pracovním týmu a 6 osob pro měřické skupiny v 2. pracovním týmu</w:t>
      </w:r>
      <w:r w:rsidRPr="002847EC">
        <w:rPr>
          <w:rFonts w:eastAsia="Times New Roman" w:cs="Times New Roman"/>
          <w:u w:color="394A58"/>
          <w:lang w:eastAsia="cs-CZ"/>
        </w:rPr>
        <w:t>, z nichž každý splňuje níže uvedené požadavky:</w:t>
      </w:r>
    </w:p>
    <w:p w14:paraId="58435305" w14:textId="77777777" w:rsidR="00B22255" w:rsidRDefault="00B22255" w:rsidP="00B22255">
      <w:pPr>
        <w:keepNext/>
        <w:keepLines/>
        <w:numPr>
          <w:ilvl w:val="0"/>
          <w:numId w:val="48"/>
        </w:numPr>
        <w:suppressAutoHyphens/>
        <w:spacing w:before="120" w:after="0"/>
        <w:ind w:left="2127" w:hanging="567"/>
        <w:jc w:val="both"/>
        <w:rPr>
          <w:rFonts w:eastAsia="Verdana" w:cs="Times New Roman"/>
          <w:spacing w:val="1"/>
        </w:rPr>
      </w:pPr>
      <w:r w:rsidRPr="002847EC">
        <w:rPr>
          <w:rFonts w:eastAsia="Verdana" w:cs="Times New Roman"/>
          <w:spacing w:val="1"/>
        </w:rPr>
        <w:t>Mají dokončené středoškolské vzdělání v oblasti geodézie a kartografie nebo mají dokončené vysokoškolské (bakalářské nebo magisterské) vzdělání v oblasti geodézie a kartografie.</w:t>
      </w:r>
    </w:p>
    <w:p w14:paraId="29D4D50A" w14:textId="77777777" w:rsidR="00B22255" w:rsidRPr="002847EC" w:rsidRDefault="00B22255" w:rsidP="00B22255">
      <w:pPr>
        <w:keepNext/>
        <w:keepLines/>
        <w:suppressAutoHyphens/>
        <w:spacing w:before="120" w:after="0"/>
        <w:ind w:left="2127"/>
        <w:jc w:val="both"/>
        <w:rPr>
          <w:rFonts w:eastAsia="Verdana" w:cs="Times New Roman"/>
          <w:spacing w:val="1"/>
        </w:rPr>
      </w:pPr>
      <w:r w:rsidRPr="008F5793">
        <w:rPr>
          <w:rFonts w:eastAsia="Verdana" w:cs="Times New Roman"/>
          <w:spacing w:val="1"/>
        </w:rPr>
        <w:t>Splnění tohoto požadavku technické kvalifikace prokáže dodavatel předložením kop</w:t>
      </w:r>
      <w:r>
        <w:rPr>
          <w:rFonts w:eastAsia="Verdana" w:cs="Times New Roman"/>
          <w:spacing w:val="1"/>
        </w:rPr>
        <w:t>ií</w:t>
      </w:r>
      <w:r w:rsidRPr="008F5793">
        <w:rPr>
          <w:rFonts w:eastAsia="Verdana" w:cs="Times New Roman"/>
          <w:spacing w:val="1"/>
        </w:rPr>
        <w:t xml:space="preserve"> doklad</w:t>
      </w:r>
      <w:r>
        <w:rPr>
          <w:rFonts w:eastAsia="Verdana" w:cs="Times New Roman"/>
          <w:spacing w:val="1"/>
        </w:rPr>
        <w:t>ů o dosaženém vzdělání.</w:t>
      </w:r>
    </w:p>
    <w:p w14:paraId="2FEDAFBC" w14:textId="77777777" w:rsidR="009E44DC" w:rsidRPr="009E44DC" w:rsidRDefault="009E44DC" w:rsidP="009E44DC">
      <w:pPr>
        <w:spacing w:after="120"/>
        <w:ind w:left="1048"/>
        <w:jc w:val="both"/>
      </w:pPr>
    </w:p>
    <w:p w14:paraId="67A33F0C" w14:textId="77777777" w:rsidR="001F1351" w:rsidRDefault="00DA3C4D" w:rsidP="00DA3C4D">
      <w:pPr>
        <w:keepNext/>
        <w:keepLines/>
        <w:suppressAutoHyphens/>
        <w:spacing w:before="120" w:after="0"/>
        <w:jc w:val="both"/>
        <w:outlineLvl w:val="6"/>
        <w:rPr>
          <w:rFonts w:eastAsia="Times New Roman" w:cs="Times New Roman"/>
          <w:u w:color="394A58"/>
          <w:lang w:eastAsia="cs-CZ"/>
        </w:rPr>
      </w:pPr>
      <w:r>
        <w:rPr>
          <w:rFonts w:eastAsia="Times New Roman" w:cs="Times New Roman"/>
          <w:u w:color="394A58"/>
          <w:lang w:eastAsia="cs-CZ"/>
        </w:rPr>
        <w:lastRenderedPageBreak/>
        <w:t xml:space="preserve">        </w:t>
      </w:r>
    </w:p>
    <w:p w14:paraId="4BD67C1B" w14:textId="1B665000" w:rsidR="00DA3C4D" w:rsidRDefault="00DA3C4D" w:rsidP="00B22255">
      <w:pPr>
        <w:keepNext/>
        <w:keepLines/>
        <w:suppressAutoHyphens/>
        <w:spacing w:before="120" w:after="0"/>
        <w:jc w:val="both"/>
        <w:outlineLvl w:val="6"/>
        <w:rPr>
          <w:rFonts w:eastAsia="Verdana" w:cs="Times New Roman"/>
          <w:spacing w:val="1"/>
        </w:rPr>
      </w:pPr>
      <w:r>
        <w:rPr>
          <w:rFonts w:eastAsia="Times New Roman" w:cs="Times New Roman"/>
          <w:u w:color="394A58"/>
          <w:lang w:eastAsia="cs-CZ"/>
        </w:rPr>
        <w:t xml:space="preserve">  </w:t>
      </w:r>
    </w:p>
    <w:p w14:paraId="5E8FF891" w14:textId="77777777" w:rsidR="00DA3C4D" w:rsidRPr="00A456B9" w:rsidRDefault="00DA3C4D" w:rsidP="00DA3C4D">
      <w:pPr>
        <w:keepNext/>
        <w:keepLines/>
        <w:numPr>
          <w:ilvl w:val="0"/>
          <w:numId w:val="48"/>
        </w:numPr>
        <w:suppressAutoHyphens/>
        <w:spacing w:before="120" w:after="0"/>
        <w:ind w:left="2138" w:hanging="567"/>
        <w:jc w:val="both"/>
        <w:rPr>
          <w:rFonts w:eastAsia="Verdana" w:cs="Times New Roman"/>
          <w:spacing w:val="1"/>
        </w:rPr>
      </w:pPr>
      <w:r w:rsidRPr="00A456B9">
        <w:rPr>
          <w:rFonts w:eastAsia="Verdana" w:cs="Times New Roman"/>
          <w:spacing w:val="1"/>
        </w:rPr>
        <w:t>2 členové v 1. pracovním týmu a 2 členové v 2. pracovním týmu j</w:t>
      </w:r>
      <w:r w:rsidRPr="00A456B9">
        <w:t>sou způsobilí k řízení a provádění prací při geodetické činnosti dle předpisu SŽ Zam1, tj. mají osvědčení o odborné způsobilosti pro zkoušku G-01 (zkoušku G-01 lze nahradit zkouškou G-02).</w:t>
      </w:r>
    </w:p>
    <w:p w14:paraId="543FAFD0" w14:textId="77777777" w:rsidR="00DA3C4D" w:rsidRPr="002847EC" w:rsidRDefault="00DA3C4D" w:rsidP="00DA3C4D">
      <w:pPr>
        <w:keepNext/>
        <w:keepLines/>
        <w:suppressAutoHyphens/>
        <w:spacing w:before="120" w:after="0"/>
        <w:ind w:left="2138"/>
        <w:jc w:val="both"/>
        <w:rPr>
          <w:rFonts w:eastAsia="Verdana" w:cs="Times New Roman"/>
          <w:spacing w:val="1"/>
        </w:rPr>
      </w:pPr>
      <w:r w:rsidRPr="00A456B9">
        <w:rPr>
          <w:rFonts w:eastAsia="Verdana" w:cs="Times New Roman"/>
          <w:spacing w:val="1"/>
        </w:rPr>
        <w:t xml:space="preserve">Splnění tohoto požadavku technické kvalifikace prokáže </w:t>
      </w:r>
      <w:r w:rsidRPr="00692B08">
        <w:rPr>
          <w:rFonts w:eastAsia="Verdana" w:cs="Times New Roman"/>
          <w:spacing w:val="1"/>
        </w:rPr>
        <w:t>dodavatel předložením kopií osvědčení o odborné způsobilosti pro zkoušku G-0</w:t>
      </w:r>
      <w:r>
        <w:rPr>
          <w:rFonts w:eastAsia="Verdana" w:cs="Times New Roman"/>
          <w:spacing w:val="1"/>
        </w:rPr>
        <w:t>1</w:t>
      </w:r>
      <w:r w:rsidRPr="00692B08">
        <w:rPr>
          <w:rFonts w:eastAsia="Verdana" w:cs="Times New Roman"/>
          <w:spacing w:val="1"/>
        </w:rPr>
        <w:t xml:space="preserve"> (</w:t>
      </w:r>
      <w:r w:rsidRPr="00D44D0C">
        <w:rPr>
          <w:rFonts w:eastAsia="Verdana" w:cs="Times New Roman"/>
          <w:spacing w:val="1"/>
        </w:rPr>
        <w:t>zkoušku G-0</w:t>
      </w:r>
      <w:r>
        <w:rPr>
          <w:rFonts w:eastAsia="Verdana" w:cs="Times New Roman"/>
          <w:spacing w:val="1"/>
        </w:rPr>
        <w:t>1</w:t>
      </w:r>
      <w:r w:rsidRPr="00D44D0C">
        <w:rPr>
          <w:rFonts w:eastAsia="Verdana" w:cs="Times New Roman"/>
          <w:spacing w:val="1"/>
        </w:rPr>
        <w:t xml:space="preserve"> lze nahradit </w:t>
      </w:r>
      <w:r>
        <w:rPr>
          <w:rFonts w:eastAsia="Verdana" w:cs="Times New Roman"/>
          <w:spacing w:val="1"/>
        </w:rPr>
        <w:t>zkouškou G-02, lze tedy předložit kopii osvědčení o odborné způsobilosti pro zkoušku</w:t>
      </w:r>
      <w:r w:rsidRPr="00692B08">
        <w:rPr>
          <w:rFonts w:eastAsia="Verdana" w:cs="Times New Roman"/>
          <w:spacing w:val="1"/>
        </w:rPr>
        <w:t xml:space="preserve"> G-0</w:t>
      </w:r>
      <w:r>
        <w:rPr>
          <w:rFonts w:eastAsia="Verdana" w:cs="Times New Roman"/>
          <w:spacing w:val="1"/>
        </w:rPr>
        <w:t>2</w:t>
      </w:r>
      <w:r w:rsidRPr="00692B08">
        <w:rPr>
          <w:rFonts w:eastAsia="Verdana" w:cs="Times New Roman"/>
          <w:spacing w:val="1"/>
        </w:rPr>
        <w:t>).</w:t>
      </w:r>
    </w:p>
    <w:p w14:paraId="2A488FF0" w14:textId="77777777" w:rsidR="00DA3C4D" w:rsidRDefault="00DA3C4D" w:rsidP="00DA3C4D">
      <w:pPr>
        <w:keepNext/>
        <w:keepLines/>
        <w:numPr>
          <w:ilvl w:val="0"/>
          <w:numId w:val="48"/>
        </w:numPr>
        <w:suppressAutoHyphens/>
        <w:spacing w:before="120" w:after="0"/>
        <w:ind w:firstLine="840"/>
        <w:jc w:val="both"/>
        <w:rPr>
          <w:rFonts w:eastAsia="Verdana" w:cs="Times New Roman"/>
          <w:spacing w:val="1"/>
        </w:rPr>
      </w:pPr>
      <w:r w:rsidRPr="002847EC">
        <w:rPr>
          <w:rFonts w:eastAsia="Verdana" w:cs="Times New Roman"/>
          <w:spacing w:val="1"/>
        </w:rPr>
        <w:t>Mají povolení vstupu do provozované železniční dopravní cesty.</w:t>
      </w:r>
    </w:p>
    <w:p w14:paraId="3CC6A7B4" w14:textId="77777777" w:rsidR="00DA3C4D" w:rsidRPr="009D6609" w:rsidRDefault="00DA3C4D" w:rsidP="00DA3C4D">
      <w:pPr>
        <w:keepNext/>
        <w:keepLines/>
        <w:suppressAutoHyphens/>
        <w:spacing w:before="120" w:after="0"/>
        <w:ind w:left="2138"/>
        <w:jc w:val="both"/>
        <w:rPr>
          <w:rFonts w:eastAsia="Times New Roman" w:cs="Times New Roman"/>
          <w:bCs/>
          <w:szCs w:val="23"/>
          <w:u w:color="394A58"/>
          <w:lang w:eastAsia="cs-CZ"/>
        </w:rPr>
      </w:pPr>
      <w:r w:rsidRPr="007E4D27">
        <w:rPr>
          <w:rFonts w:eastAsia="Verdana" w:cs="Times New Roman"/>
          <w:spacing w:val="1"/>
        </w:rPr>
        <w:t>Splnění tohoto požadavku technické kvalifikace prokáže dodavatel</w:t>
      </w:r>
      <w:r>
        <w:rPr>
          <w:rFonts w:eastAsia="Verdana" w:cs="Times New Roman"/>
          <w:spacing w:val="1"/>
        </w:rPr>
        <w:t xml:space="preserve"> </w:t>
      </w:r>
      <w:r w:rsidRPr="009D6609">
        <w:rPr>
          <w:rFonts w:eastAsia="Times New Roman" w:cs="Times New Roman"/>
          <w:bCs/>
          <w:szCs w:val="23"/>
          <w:u w:color="394A58"/>
          <w:lang w:eastAsia="cs-CZ"/>
        </w:rPr>
        <w:t>kopiemi průkazů – dokladů oprávnění vstupu do provozované železniční dopravní cesty nebo čestného prohlášení, že toto povolení bude daným osobám vydáno nejpozději do doby zahájení prací na provozované železniční dopravní cestě</w:t>
      </w:r>
      <w:r>
        <w:rPr>
          <w:rFonts w:eastAsia="Times New Roman" w:cs="Times New Roman"/>
          <w:bCs/>
          <w:szCs w:val="23"/>
          <w:u w:color="394A58"/>
          <w:lang w:eastAsia="cs-CZ"/>
        </w:rPr>
        <w:t>.</w:t>
      </w:r>
    </w:p>
    <w:p w14:paraId="2C1C831A" w14:textId="7BCA5003" w:rsidR="00DA3C4D" w:rsidRPr="00B22255" w:rsidRDefault="00DA3C4D" w:rsidP="00DA3C4D">
      <w:pPr>
        <w:keepNext/>
        <w:keepLines/>
        <w:numPr>
          <w:ilvl w:val="0"/>
          <w:numId w:val="48"/>
        </w:numPr>
        <w:suppressAutoHyphens/>
        <w:spacing w:before="120" w:after="0"/>
        <w:ind w:left="2138" w:hanging="567"/>
        <w:jc w:val="both"/>
        <w:rPr>
          <w:rFonts w:eastAsia="Verdana" w:cs="Times New Roman"/>
          <w:spacing w:val="1"/>
        </w:rPr>
      </w:pPr>
      <w:r w:rsidRPr="00B22255">
        <w:rPr>
          <w:rFonts w:eastAsia="Verdana" w:cs="Times New Roman"/>
          <w:spacing w:val="1"/>
        </w:rPr>
        <w:t>Jsou seznámeni s předpisy a normami uvedenými v</w:t>
      </w:r>
      <w:r w:rsidR="00B87415" w:rsidRPr="00B22255">
        <w:rPr>
          <w:rFonts w:eastAsia="Verdana" w:cs="Times New Roman"/>
          <w:spacing w:val="1"/>
        </w:rPr>
        <w:t xml:space="preserve"> čl. </w:t>
      </w:r>
      <w:r w:rsidR="007D5CD7" w:rsidRPr="00B22255">
        <w:rPr>
          <w:rFonts w:eastAsia="Verdana" w:cs="Times New Roman"/>
          <w:spacing w:val="1"/>
        </w:rPr>
        <w:t>7 v Příloze č. 1 závazného vzoru smlouvy s názvem</w:t>
      </w:r>
      <w:r w:rsidRPr="00B22255">
        <w:rPr>
          <w:rFonts w:eastAsia="Verdana" w:cs="Times New Roman"/>
          <w:spacing w:val="1"/>
        </w:rPr>
        <w:t xml:space="preserve"> Bližší specifikace předmětu veřejné zakázky.</w:t>
      </w:r>
    </w:p>
    <w:p w14:paraId="56EA11FC" w14:textId="1CC77B7C" w:rsidR="00937FA4" w:rsidRDefault="00937FA4" w:rsidP="00DA3C4D">
      <w:pPr>
        <w:keepNext/>
        <w:keepLines/>
        <w:suppressAutoHyphens/>
        <w:spacing w:before="120" w:after="0"/>
        <w:ind w:left="2138"/>
        <w:jc w:val="both"/>
        <w:rPr>
          <w:rFonts w:eastAsia="Verdana" w:cs="Times New Roman"/>
          <w:spacing w:val="1"/>
        </w:rPr>
      </w:pPr>
      <w:r w:rsidRPr="00B22255">
        <w:rPr>
          <w:rFonts w:eastAsia="Verdana" w:cs="Times New Roman"/>
          <w:spacing w:val="1"/>
        </w:rPr>
        <w:t xml:space="preserve">Prokáže dodavatel vyplněním </w:t>
      </w:r>
      <w:r w:rsidRPr="00937FA4">
        <w:rPr>
          <w:rFonts w:eastAsia="Verdana" w:cs="Times New Roman"/>
          <w:spacing w:val="1"/>
        </w:rPr>
        <w:t>a předložením Přílohy č. 5 těchto Pokynů – Seznam členů realizačního týmu dodavatele.</w:t>
      </w:r>
    </w:p>
    <w:p w14:paraId="564B1B17" w14:textId="77777777" w:rsidR="00DA3C4D" w:rsidRPr="00A456B9" w:rsidRDefault="00DA3C4D" w:rsidP="00DA3C4D">
      <w:pPr>
        <w:keepNext/>
        <w:keepLines/>
        <w:numPr>
          <w:ilvl w:val="0"/>
          <w:numId w:val="48"/>
        </w:numPr>
        <w:suppressAutoHyphens/>
        <w:spacing w:before="120" w:after="0"/>
        <w:ind w:left="2138" w:hanging="567"/>
        <w:jc w:val="both"/>
        <w:rPr>
          <w:rFonts w:eastAsia="Verdana" w:cs="Times New Roman"/>
          <w:spacing w:val="1"/>
        </w:rPr>
      </w:pPr>
      <w:r w:rsidRPr="00A456B9">
        <w:t>A</w:t>
      </w:r>
      <w:r w:rsidRPr="00A456B9">
        <w:rPr>
          <w:rFonts w:eastAsia="Verdana" w:cs="Times New Roman"/>
          <w:spacing w:val="1"/>
        </w:rPr>
        <w:t xml:space="preserve">lespoň jeden člen v každém pracovním týmu </w:t>
      </w:r>
      <w:r w:rsidRPr="00A456B9">
        <w:t xml:space="preserve">má praxi v oboru přípravy geodetických podkladů pro stavby, a to v minimální délce 5 let.  </w:t>
      </w:r>
    </w:p>
    <w:p w14:paraId="77555ABB" w14:textId="77777777" w:rsidR="00937FA4" w:rsidRPr="00937FA4" w:rsidRDefault="00937FA4" w:rsidP="00937FA4">
      <w:pPr>
        <w:keepNext/>
        <w:keepLines/>
        <w:suppressAutoHyphens/>
        <w:spacing w:before="120" w:after="0"/>
        <w:ind w:left="2138"/>
        <w:jc w:val="both"/>
        <w:rPr>
          <w:rFonts w:eastAsia="Verdana" w:cs="Times New Roman"/>
          <w:spacing w:val="1"/>
        </w:rPr>
      </w:pPr>
      <w:r w:rsidRPr="00937FA4">
        <w:rPr>
          <w:rFonts w:eastAsia="Verdana" w:cs="Times New Roman"/>
          <w:spacing w:val="1"/>
        </w:rPr>
        <w:t>Splnění tohoto požadavku technické kvalifikace prokáže dodavatel předložením tabulky Vzor profesního životopisu – počet let praxe, která je přílohou Přílohy č. 6 těchto Pokynů – Vzor profesního životopisu.</w:t>
      </w:r>
    </w:p>
    <w:p w14:paraId="2086BC8F" w14:textId="77777777" w:rsidR="00937FA4" w:rsidRPr="00937FA4" w:rsidRDefault="00937FA4" w:rsidP="00937FA4">
      <w:pPr>
        <w:keepNext/>
        <w:keepLines/>
        <w:suppressAutoHyphens/>
        <w:spacing w:before="120" w:after="0"/>
        <w:ind w:left="2138"/>
        <w:jc w:val="both"/>
        <w:rPr>
          <w:rFonts w:eastAsia="Verdana" w:cs="Times New Roman"/>
          <w:spacing w:val="1"/>
        </w:rPr>
      </w:pPr>
      <w:r w:rsidRPr="00937FA4">
        <w:rPr>
          <w:rFonts w:eastAsia="Verdana" w:cs="Times New Roman"/>
          <w:spacing w:val="1"/>
        </w:rPr>
        <w:t xml:space="preserve">Dodavatel je v každém předmětném životopise povinen přesně uvést časové období, ve kterém byla daná zkušenost realizována a konkrétně ji popsat (obecný popis zkušeností jako např. „geodetické práce“ nebude považováno za dostačující, neboť z tohoto pojmu není patrná informace potřebná k ověření splnění požadavků kvalifikace). Dané pracovní zkušenosti, které byly realizovány ve shodném termínu, v období jednoho roku, se nesčítají. Dodavatel není oprávněn do tabulky Vzor profesního životopisu – počet let praxe uvádět jiné, než požadované pracovní zkušenosti, v případě, že tak učiní, nebude na ně brán zřetel. </w:t>
      </w:r>
    </w:p>
    <w:p w14:paraId="0B918F21" w14:textId="6BFC80E7" w:rsidR="00937FA4" w:rsidRDefault="00937FA4" w:rsidP="00937FA4">
      <w:pPr>
        <w:keepNext/>
        <w:keepLines/>
        <w:suppressAutoHyphens/>
        <w:spacing w:before="120" w:after="0"/>
        <w:ind w:left="2138"/>
        <w:jc w:val="both"/>
        <w:rPr>
          <w:rFonts w:eastAsia="Verdana" w:cs="Times New Roman"/>
          <w:spacing w:val="1"/>
        </w:rPr>
      </w:pPr>
      <w:r w:rsidRPr="00937FA4">
        <w:rPr>
          <w:rFonts w:eastAsia="Verdana" w:cs="Times New Roman"/>
          <w:spacing w:val="1"/>
        </w:rPr>
        <w:t>Zadavatel při ověření a určení délky praxe člena 1. pracovního týmu a 2. pracovního týmu postupuje dle pravidel uvedených v čl. 8.5, odst. Vymezení minimální úrovně kvalifikačního požadavku pro vedoucí pracovníky, písm. d).</w:t>
      </w:r>
    </w:p>
    <w:p w14:paraId="0EE399FD" w14:textId="77777777" w:rsidR="00937FA4" w:rsidRDefault="00937FA4" w:rsidP="00DA3C4D">
      <w:pPr>
        <w:keepNext/>
        <w:keepLines/>
        <w:suppressAutoHyphens/>
        <w:spacing w:before="120" w:after="0"/>
        <w:ind w:left="2138"/>
        <w:jc w:val="both"/>
        <w:rPr>
          <w:rFonts w:eastAsia="Verdana" w:cs="Times New Roman"/>
          <w:spacing w:val="1"/>
        </w:rPr>
      </w:pPr>
    </w:p>
    <w:p w14:paraId="7254F15F" w14:textId="6D233D6E" w:rsidR="001E0A88" w:rsidRPr="00E11E83" w:rsidRDefault="001E0A88" w:rsidP="001E0A88">
      <w:pPr>
        <w:pStyle w:val="Textbezslovn"/>
      </w:pPr>
      <w:r w:rsidRPr="008A2E84">
        <w:t xml:space="preserve">Seznam členů realizačního týmu dodavatele zadavatel doporučuje předložit ve formě dle vzorového formuláře obsaženého v Příloze č. 5 těchto Pokynů a profesní životopis ve formě dle vzorového formuláře obsaženého v Příloze č. 6 těchto Pokynů. </w:t>
      </w:r>
      <w:r>
        <w:t xml:space="preserve">Praxi v požadovaném oboru za účelem prokázání kvalifikace dodavatel uvede v profesním životopisu. V dokumentech předložených dodavatelem k prokázání technické kvalifikace dle čl. 8.5 těchto Pokynů musí být uvedeny veškeré informace nezbytné k posouzení splnění kvalifikace, a to v rozsahu </w:t>
      </w:r>
      <w:r w:rsidRPr="00E11E83">
        <w:t>údajů stanovených v Příloze č. 5 a 6 těchto Pokynů.</w:t>
      </w:r>
    </w:p>
    <w:p w14:paraId="19140DB8" w14:textId="77777777" w:rsidR="009E1AEE" w:rsidRPr="00E11E83" w:rsidRDefault="009E1AEE" w:rsidP="009E1AEE">
      <w:pPr>
        <w:pStyle w:val="Textbezslovn"/>
      </w:pPr>
      <w:r w:rsidRPr="00E11E83">
        <w:t xml:space="preserve">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w:t>
      </w:r>
      <w:r w:rsidRPr="00E11E83">
        <w:lastRenderedPageBreak/>
        <w:t>Příloze č. 6 pod písm. l). Nesplnění této podmínky může být důvodem pro vyloučení dodavatele ze zadávacího řízení.</w:t>
      </w:r>
    </w:p>
    <w:p w14:paraId="315F0311" w14:textId="77777777" w:rsidR="009E1AEE" w:rsidRPr="00E11E83" w:rsidRDefault="009E1AEE" w:rsidP="009E1AEE">
      <w:pPr>
        <w:pStyle w:val="Textbezslovn"/>
      </w:pPr>
      <w:r w:rsidRPr="00E11E83">
        <w:t>V případě, že byla kvalifikace členů odborného personálu získána v zahraničí, prokazuje se v požadovaném rozsahu doklady vydanými podle právního řádu země, ve které byla získána.</w:t>
      </w:r>
    </w:p>
    <w:p w14:paraId="250577FF" w14:textId="3BBE10DF" w:rsidR="009E1AEE" w:rsidRDefault="009E1AEE" w:rsidP="009E1AEE">
      <w:pPr>
        <w:pStyle w:val="Textbezslovn"/>
      </w:pPr>
      <w:r w:rsidRPr="00E11E83">
        <w:t xml:space="preserve">Zadavatel požaduje, aby plnění veřejné zakázky bylo v příslušných funkcích jednotlivých členů </w:t>
      </w:r>
      <w:r w:rsidR="001C5BBA" w:rsidRPr="00E11E83">
        <w:t xml:space="preserve">realizačního týmu </w:t>
      </w:r>
      <w:r w:rsidRPr="00E11E83">
        <w:t xml:space="preserve">poskytováno osobami, které dodavatel uvedl k prokázání technické kvalifikace. Pokud se po podání nabídky nebo v průběhu plnění veřejné zakázky některá z osob </w:t>
      </w:r>
      <w:r w:rsidR="001C5BBA" w:rsidRPr="00E11E83">
        <w:t>realizačního týmu</w:t>
      </w:r>
      <w:r w:rsidRPr="00E11E83">
        <w:t xml:space="preserve">, prostřednictvím </w:t>
      </w:r>
      <w:r>
        <w:t>které má být prokazována technická kvalifikace, změní, musí být za podmínek stanovených ZZVZ či smlouvou nahrazena osobou, která rovněž splňuje zadavatelem stanovené požadavky na kvalifikační kritéria, tj. zejména minimá</w:t>
      </w:r>
      <w:r w:rsidR="00CA349D">
        <w:t xml:space="preserve">lně požadované vzdělání, praxi, </w:t>
      </w:r>
      <w:r>
        <w:t>odbornou způsobilost a požadavky na prevenci střetu zájmů.</w:t>
      </w:r>
    </w:p>
    <w:p w14:paraId="5DD93CCA" w14:textId="77777777" w:rsidR="0035531B" w:rsidRPr="0006499F" w:rsidRDefault="0035531B" w:rsidP="0035531B">
      <w:pPr>
        <w:pStyle w:val="Text1-1"/>
        <w:rPr>
          <w:rStyle w:val="Tun9b"/>
        </w:rPr>
      </w:pPr>
      <w:r w:rsidRPr="0006499F">
        <w:rPr>
          <w:rStyle w:val="Tun9b"/>
        </w:rPr>
        <w:t>Požadavek na prokázání kvalifikace poddodavatele</w:t>
      </w:r>
    </w:p>
    <w:p w14:paraId="71FDF256"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3646CF18" w14:textId="77777777" w:rsidR="0035531B" w:rsidRDefault="0035531B" w:rsidP="00253196">
      <w:pPr>
        <w:pStyle w:val="Odrka1-1"/>
        <w:numPr>
          <w:ilvl w:val="0"/>
          <w:numId w:val="25"/>
        </w:numPr>
      </w:pPr>
      <w:r>
        <w:t>základní způsobilost podle § 74 ZZVZ způsobem uvedeným</w:t>
      </w:r>
      <w:r w:rsidR="00092CC9">
        <w:t xml:space="preserve"> v </w:t>
      </w:r>
      <w:r>
        <w:t>§ 75 ZZVZ či</w:t>
      </w:r>
      <w:r w:rsidR="00092CC9">
        <w:t xml:space="preserve"> v </w:t>
      </w:r>
      <w:r>
        <w:t>§ 81 ZZVZ a</w:t>
      </w:r>
    </w:p>
    <w:p w14:paraId="55839D51" w14:textId="77777777" w:rsidR="0035531B" w:rsidRDefault="0035531B" w:rsidP="00253196">
      <w:pPr>
        <w:pStyle w:val="Odrka1-1"/>
        <w:numPr>
          <w:ilvl w:val="0"/>
          <w:numId w:val="25"/>
        </w:numPr>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3536FED9"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19DB9D2E" w14:textId="77777777" w:rsidR="0035531B" w:rsidRDefault="00D25FC2" w:rsidP="0006499F">
      <w:pPr>
        <w:pStyle w:val="Textbezslovn"/>
      </w:pPr>
      <w: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1929B917"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70AE76DA"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70127EAE" w14:textId="77777777" w:rsidR="006C21E8" w:rsidRDefault="006C21E8" w:rsidP="006C21E8">
      <w:pPr>
        <w:pStyle w:val="Textbezslovn"/>
      </w:pPr>
      <w:r>
        <w:t>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1092D239"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w:t>
      </w:r>
      <w:r>
        <w:lastRenderedPageBreak/>
        <w:t xml:space="preserve">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6B9795AB"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3155AD78"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3EECA13F"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16F2C0C3"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79D9A844"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E193815" w14:textId="77777777" w:rsidR="006C21E8" w:rsidRPr="006C21E8" w:rsidRDefault="006C21E8" w:rsidP="00922C26">
      <w:pPr>
        <w:pStyle w:val="Text1-1"/>
        <w:rPr>
          <w:b/>
        </w:rPr>
      </w:pPr>
      <w:r w:rsidRPr="00922C26">
        <w:rPr>
          <w:rStyle w:val="Tun9b"/>
        </w:rPr>
        <w:t>Prokazování</w:t>
      </w:r>
      <w:r w:rsidRPr="006C21E8">
        <w:rPr>
          <w:b/>
        </w:rPr>
        <w:t xml:space="preserve"> odborné způsobilosti zahraničními osobami podle zvláštních právních předpisů:</w:t>
      </w:r>
    </w:p>
    <w:p w14:paraId="18894F61"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141125E7" w14:textId="77777777" w:rsidR="006C21E8" w:rsidRDefault="006C21E8" w:rsidP="00253196">
      <w:pPr>
        <w:pStyle w:val="Odrka1-1"/>
        <w:numPr>
          <w:ilvl w:val="0"/>
          <w:numId w:val="26"/>
        </w:numPr>
      </w:pPr>
      <w:r>
        <w:t xml:space="preserve">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w:t>
      </w:r>
      <w:r>
        <w:lastRenderedPageBreak/>
        <w:t>znění pozdějších předpisů). Doklady o splnění výše uvedených povinností dokládá vybraný dodavatel jako podmínku pro uzavření smlouvy.</w:t>
      </w:r>
    </w:p>
    <w:p w14:paraId="2F2BDE4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0FBC96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16693175" w14:textId="77777777"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253196">
        <w:t>Za jiné osoby považuje zadavatel jak poddodavatele, tak i osoby, které s dodavatelem tvoří koncern.</w:t>
      </w:r>
    </w:p>
    <w:p w14:paraId="5C9B1737" w14:textId="77777777" w:rsidR="0035531B" w:rsidRDefault="0035531B" w:rsidP="0006499F">
      <w:pPr>
        <w:pStyle w:val="Textbezslovn"/>
      </w:pPr>
      <w:r>
        <w:t>Dodavatel je</w:t>
      </w:r>
      <w:r w:rsidR="00092CC9">
        <w:t xml:space="preserve"> v </w:t>
      </w:r>
      <w:r>
        <w:t>takovém případě povinen zadavateli předložit:</w:t>
      </w:r>
    </w:p>
    <w:p w14:paraId="44D67E49" w14:textId="77777777" w:rsidR="0035531B" w:rsidRDefault="0035531B" w:rsidP="00253196">
      <w:pPr>
        <w:pStyle w:val="Odrka1-1"/>
        <w:numPr>
          <w:ilvl w:val="0"/>
          <w:numId w:val="27"/>
        </w:numPr>
      </w:pPr>
      <w:r>
        <w:t>doklady</w:t>
      </w:r>
      <w:r w:rsidR="00092CC9">
        <w:t xml:space="preserve"> o </w:t>
      </w:r>
      <w:r>
        <w:t xml:space="preserve">splnění základní způsobilosti podle § 74 ZZVZ jinou </w:t>
      </w:r>
      <w:r w:rsidR="00922C26">
        <w:t>o</w:t>
      </w:r>
      <w:r>
        <w:t>sobou,</w:t>
      </w:r>
    </w:p>
    <w:p w14:paraId="73B7802C" w14:textId="77777777" w:rsidR="0035531B" w:rsidRDefault="0035531B" w:rsidP="00253196">
      <w:pPr>
        <w:pStyle w:val="Odrka1-1"/>
        <w:numPr>
          <w:ilvl w:val="0"/>
          <w:numId w:val="27"/>
        </w:numPr>
      </w:pPr>
      <w:r>
        <w:t xml:space="preserve">doklady prokazující splnění profesní způsobilosti podle § 77 odst. 1 ZZVZ jinou osobou, </w:t>
      </w:r>
    </w:p>
    <w:p w14:paraId="61BD0707" w14:textId="77777777" w:rsidR="0035531B" w:rsidRDefault="0035531B" w:rsidP="00253196">
      <w:pPr>
        <w:pStyle w:val="Odrka1-1"/>
        <w:numPr>
          <w:ilvl w:val="0"/>
          <w:numId w:val="27"/>
        </w:numPr>
      </w:pPr>
      <w:r>
        <w:t>doklady prokazující splnění chybějící části kvalifikace prostřednictvím jiné osoby a</w:t>
      </w:r>
    </w:p>
    <w:p w14:paraId="2BC378E0" w14:textId="77777777" w:rsidR="0035531B" w:rsidRPr="0006499F" w:rsidRDefault="0035531B" w:rsidP="00253196">
      <w:pPr>
        <w:pStyle w:val="Odrka1-1"/>
        <w:numPr>
          <w:ilvl w:val="0"/>
          <w:numId w:val="27"/>
        </w:numPr>
        <w:rPr>
          <w:rStyle w:val="Tun9b"/>
        </w:rPr>
      </w:pPr>
      <w:r w:rsidRPr="0006499F">
        <w:rPr>
          <w:rStyle w:val="Tun9b"/>
        </w:rPr>
        <w:t xml:space="preserve">písemný </w:t>
      </w:r>
      <w:r w:rsidRPr="00253196">
        <w:rPr>
          <w:b/>
        </w:rPr>
        <w:t>závazek</w:t>
      </w:r>
      <w:r w:rsidRPr="0006499F">
        <w:rPr>
          <w:rStyle w:val="Tun9b"/>
        </w:rPr>
        <w:t xml:space="preserve">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05010158" w14:textId="77777777" w:rsidR="0035531B" w:rsidRDefault="0035531B" w:rsidP="00253196">
      <w:pPr>
        <w:pStyle w:val="Odrka1-2-"/>
        <w:numPr>
          <w:ilvl w:val="0"/>
          <w:numId w:val="28"/>
        </w:numPr>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29D49E3" w14:textId="77777777" w:rsidR="0035531B" w:rsidRDefault="0035531B" w:rsidP="00253196">
      <w:pPr>
        <w:pStyle w:val="Odrka1-2-"/>
        <w:numPr>
          <w:ilvl w:val="0"/>
          <w:numId w:val="28"/>
        </w:numPr>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372856CB"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21966E9B"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761544C1" w14:textId="77777777" w:rsidR="0035531B" w:rsidRDefault="0035531B" w:rsidP="00193D8F">
      <w:pPr>
        <w:pStyle w:val="Nadpis1-1"/>
      </w:pPr>
      <w:bookmarkStart w:id="13" w:name="_Toc102120074"/>
      <w:r>
        <w:t>DALŠÍ INFORMACE/DOKUMENTY PŘEDKLÁDANÉ DODAVATELEM</w:t>
      </w:r>
      <w:r w:rsidR="00092CC9">
        <w:t xml:space="preserve"> v </w:t>
      </w:r>
      <w:r>
        <w:t>NABÍDCE</w:t>
      </w:r>
      <w:bookmarkEnd w:id="13"/>
    </w:p>
    <w:p w14:paraId="28FB86D7"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5470C124" w14:textId="77777777" w:rsidR="0035531B" w:rsidRDefault="00A066DE" w:rsidP="00253196">
      <w:pPr>
        <w:pStyle w:val="Odrka1-1"/>
        <w:numPr>
          <w:ilvl w:val="0"/>
          <w:numId w:val="29"/>
        </w:numPr>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7C6DF7">
        <w:t xml:space="preserve"> Zadavatel požaduje, aby dodavatel v tomto formuláři uvedl rovněž údaje o majetkové struktuře dodavatele a všech </w:t>
      </w:r>
      <w:r w:rsidR="007C6DF7" w:rsidRPr="00CE1135">
        <w:lastRenderedPageBreak/>
        <w:t>poddodavatelů, prostřednictvím kterých v tomto zadávacím řízení prokazuje kvalifikac</w:t>
      </w:r>
      <w:r w:rsidR="007C6DF7">
        <w:t>i.</w:t>
      </w:r>
    </w:p>
    <w:p w14:paraId="04AE7685" w14:textId="77777777" w:rsidR="0035531B" w:rsidRDefault="00A066DE" w:rsidP="00253196">
      <w:pPr>
        <w:pStyle w:val="Odrka1-1"/>
        <w:numPr>
          <w:ilvl w:val="0"/>
          <w:numId w:val="29"/>
        </w:numPr>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7EE8D72B" w14:textId="77777777" w:rsidR="0035531B" w:rsidRDefault="0035531B" w:rsidP="0035531B">
      <w:pPr>
        <w:pStyle w:val="Text1-1"/>
      </w:pPr>
      <w:r>
        <w:t>Podání nabídky společně několika dodavateli:</w:t>
      </w:r>
    </w:p>
    <w:p w14:paraId="45938E8C" w14:textId="77777777" w:rsidR="00A066DE" w:rsidRDefault="00A066DE" w:rsidP="00253196">
      <w:pPr>
        <w:pStyle w:val="Odrka1-1"/>
        <w:numPr>
          <w:ilvl w:val="0"/>
          <w:numId w:val="29"/>
        </w:numPr>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8D06980" w14:textId="77777777" w:rsidR="00A066DE" w:rsidRDefault="00A066DE" w:rsidP="00253196">
      <w:pPr>
        <w:pStyle w:val="Odrka1-1"/>
        <w:numPr>
          <w:ilvl w:val="0"/>
          <w:numId w:val="29"/>
        </w:numPr>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7E6C28C4" w14:textId="77777777" w:rsidR="00A066DE" w:rsidRDefault="00A066DE" w:rsidP="00253196">
      <w:pPr>
        <w:pStyle w:val="Odrka1-1"/>
        <w:numPr>
          <w:ilvl w:val="0"/>
          <w:numId w:val="29"/>
        </w:numPr>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664DC2B" w14:textId="77777777" w:rsidR="0035531B" w:rsidRDefault="00A066DE" w:rsidP="00253196">
      <w:pPr>
        <w:pStyle w:val="Odrka1-1"/>
        <w:numPr>
          <w:ilvl w:val="0"/>
          <w:numId w:val="29"/>
        </w:numPr>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365F25EE" w14:textId="77777777" w:rsidR="0035531B" w:rsidRPr="002F19D8" w:rsidRDefault="0035531B" w:rsidP="0035531B">
      <w:pPr>
        <w:pStyle w:val="Text1-1"/>
        <w:rPr>
          <w:rStyle w:val="Tun9b"/>
          <w:b w:val="0"/>
        </w:rPr>
      </w:pPr>
      <w:r w:rsidRPr="002F19D8">
        <w:rPr>
          <w:rStyle w:val="Tun9b"/>
          <w:b w:val="0"/>
        </w:rPr>
        <w:lastRenderedPageBreak/>
        <w:t>Poddodavatelské omezení</w:t>
      </w:r>
    </w:p>
    <w:p w14:paraId="06B33B3B" w14:textId="77777777" w:rsidR="00470647" w:rsidRDefault="00470647" w:rsidP="00CD0FA5">
      <w:pPr>
        <w:pStyle w:val="Odrka1-1"/>
        <w:numPr>
          <w:ilvl w:val="0"/>
          <w:numId w:val="32"/>
        </w:numPr>
      </w:pPr>
      <w:r>
        <w:t>Zadavatel nevymezuje žádné činnosti při plnění veřejné zakázky, které musí být plněny přímo vybraným dodavatelem.</w:t>
      </w:r>
    </w:p>
    <w:p w14:paraId="24F4084C" w14:textId="77777777" w:rsidR="00BC6D2B" w:rsidRDefault="00465FDD" w:rsidP="00465FDD">
      <w:pPr>
        <w:pStyle w:val="Text1-1"/>
      </w:pPr>
      <w:r w:rsidRPr="00465FDD">
        <w:t>Návrh smlouvy na plnění této veřejné zakázky</w:t>
      </w:r>
      <w:r w:rsidR="00BC6D2B">
        <w:t>:</w:t>
      </w:r>
    </w:p>
    <w:p w14:paraId="40EF187C" w14:textId="4DD99C30" w:rsidR="00465FDD" w:rsidRPr="00D2541D" w:rsidRDefault="00465FDD" w:rsidP="00C227BA">
      <w:pPr>
        <w:pStyle w:val="Odrka1-1"/>
        <w:numPr>
          <w:ilvl w:val="0"/>
          <w:numId w:val="32"/>
        </w:numPr>
      </w:pPr>
      <w:r w:rsidRPr="00D2541D">
        <w:t xml:space="preserve">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w:t>
      </w:r>
      <w:r w:rsidR="00B87415" w:rsidRPr="00D2541D">
        <w:t>zelenou</w:t>
      </w:r>
      <w:r w:rsidRPr="00D2541D">
        <w:t xml:space="preserve"> barvou), nebo není-li v těchto Pokynech uvedeno jinak. Návrh smlouvy nemusí být dodavatelem v nabídce podepsán. Do závazného vzoru smlouvy dodavatel doplní mj. následující skutečnosti (za dodržení dále stanovených instrukcí):</w:t>
      </w:r>
    </w:p>
    <w:p w14:paraId="2F8B34D3" w14:textId="6A762C76" w:rsidR="00465FDD" w:rsidRPr="00D2541D" w:rsidRDefault="00465FDD" w:rsidP="00C227BA">
      <w:pPr>
        <w:pStyle w:val="Odrka1-2-"/>
        <w:numPr>
          <w:ilvl w:val="0"/>
          <w:numId w:val="31"/>
        </w:numPr>
      </w:pPr>
      <w:r w:rsidRPr="00D2541D">
        <w:t xml:space="preserve">do těla závazného vzoru smlouvy </w:t>
      </w:r>
      <w:r w:rsidR="00C227BA" w:rsidRPr="00D2541D">
        <w:t xml:space="preserve">v </w:t>
      </w:r>
      <w:r w:rsidRPr="00D2541D">
        <w:t>čl.</w:t>
      </w:r>
      <w:r w:rsidR="00B10CB2" w:rsidRPr="00D2541D">
        <w:t xml:space="preserve"> 5 odst. </w:t>
      </w:r>
      <w:r w:rsidR="00B87415" w:rsidRPr="00D2541D">
        <w:t>5</w:t>
      </w:r>
      <w:r w:rsidR="005B4EA5" w:rsidRPr="00D2541D">
        <w:t>.1.</w:t>
      </w:r>
      <w:r w:rsidR="002A5F8F" w:rsidRPr="00D2541D">
        <w:t xml:space="preserve"> </w:t>
      </w:r>
      <w:r w:rsidRPr="00D2541D">
        <w:t>Cenu</w:t>
      </w:r>
      <w:r w:rsidR="00B87415" w:rsidRPr="00D2541D">
        <w:t xml:space="preserve"> </w:t>
      </w:r>
      <w:r w:rsidRPr="00D2541D">
        <w:t>Díla;</w:t>
      </w:r>
    </w:p>
    <w:p w14:paraId="0A764C16" w14:textId="317676EF" w:rsidR="00465FDD" w:rsidRPr="00D2541D" w:rsidRDefault="00465FDD" w:rsidP="00C227BA">
      <w:pPr>
        <w:pStyle w:val="Odrka1-2-"/>
        <w:numPr>
          <w:ilvl w:val="0"/>
          <w:numId w:val="31"/>
        </w:numPr>
      </w:pPr>
      <w:r w:rsidRPr="00D2541D">
        <w:t xml:space="preserve">do Přílohy č. </w:t>
      </w:r>
      <w:r w:rsidR="00B87415" w:rsidRPr="00D2541D">
        <w:t>2</w:t>
      </w:r>
      <w:r w:rsidRPr="00D2541D">
        <w:t xml:space="preserve"> závazného vzoru smlouvy s názvem </w:t>
      </w:r>
      <w:r w:rsidR="00B87415" w:rsidRPr="00D2541D">
        <w:t>Výkaz výměr</w:t>
      </w:r>
      <w:r w:rsidRPr="00D2541D">
        <w:t>:</w:t>
      </w:r>
    </w:p>
    <w:p w14:paraId="77519BC4" w14:textId="12619DB5" w:rsidR="00465FDD" w:rsidRPr="00D2541D" w:rsidRDefault="00465FDD" w:rsidP="00C227BA">
      <w:pPr>
        <w:pStyle w:val="Odrka1-3"/>
        <w:numPr>
          <w:ilvl w:val="0"/>
          <w:numId w:val="0"/>
        </w:numPr>
        <w:ind w:left="1429"/>
      </w:pPr>
      <w:r w:rsidRPr="00D2541D">
        <w:t>Cenu</w:t>
      </w:r>
      <w:r w:rsidR="002A5F8F" w:rsidRPr="00D2541D">
        <w:t xml:space="preserve"> </w:t>
      </w:r>
      <w:r w:rsidR="005B4EA5" w:rsidRPr="00D2541D">
        <w:t xml:space="preserve">zpracovanou </w:t>
      </w:r>
      <w:r w:rsidRPr="00D2541D">
        <w:t xml:space="preserve">podle členění </w:t>
      </w:r>
      <w:r w:rsidR="005B4EA5" w:rsidRPr="00D2541D">
        <w:t xml:space="preserve">v této příloze závazného vzoru smlouvy </w:t>
      </w:r>
      <w:r w:rsidRPr="00D2541D">
        <w:t xml:space="preserve">a </w:t>
      </w:r>
      <w:r w:rsidR="00FE320C" w:rsidRPr="00D2541D">
        <w:t>r</w:t>
      </w:r>
      <w:r w:rsidRPr="00D2541D">
        <w:t>ozpis jednotlivých položek</w:t>
      </w:r>
      <w:r w:rsidR="00D2541D" w:rsidRPr="00D2541D">
        <w:t>.</w:t>
      </w:r>
      <w:r w:rsidRPr="00D2541D">
        <w:t xml:space="preserve">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w:t>
      </w:r>
      <w:r w:rsidR="00B10CB2" w:rsidRPr="00D2541D">
        <w:t xml:space="preserve"> 5 odst. </w:t>
      </w:r>
      <w:proofErr w:type="gramStart"/>
      <w:r w:rsidR="005B4EA5" w:rsidRPr="00D2541D">
        <w:t>5.1.</w:t>
      </w:r>
      <w:r w:rsidRPr="00D2541D">
        <w:t xml:space="preserve"> závazného</w:t>
      </w:r>
      <w:proofErr w:type="gramEnd"/>
      <w:r w:rsidRPr="00D2541D">
        <w:t xml:space="preserve"> vzoru smlouvy. </w:t>
      </w:r>
    </w:p>
    <w:p w14:paraId="10D19BC0" w14:textId="77777777" w:rsidR="0035531B" w:rsidRDefault="00465FDD" w:rsidP="00C227BA">
      <w:pPr>
        <w:pStyle w:val="Odrka1-1"/>
        <w:numPr>
          <w:ilvl w:val="0"/>
          <w:numId w:val="32"/>
        </w:numPr>
      </w:pPr>
      <w:r>
        <w:t>V případě nabídky podávané fyzickou a nikoliv právnickou osobou, jako dodavatelem, je dodavatel oprávněn upravit návrh smlouvy toliko s ohledem na tuto skutečnost</w:t>
      </w:r>
      <w:r w:rsidR="0035531B">
        <w:t>.</w:t>
      </w:r>
    </w:p>
    <w:p w14:paraId="5450DDCE" w14:textId="77777777" w:rsidR="0035531B" w:rsidRDefault="0035531B" w:rsidP="00BC6D2B">
      <w:pPr>
        <w:pStyle w:val="Nadpis1-1"/>
      </w:pPr>
      <w:bookmarkStart w:id="14" w:name="_Toc102120075"/>
      <w:r>
        <w:t>JAZYK NABÍDEK</w:t>
      </w:r>
      <w:r w:rsidR="00167969" w:rsidRPr="00167969">
        <w:t xml:space="preserve"> </w:t>
      </w:r>
      <w:r w:rsidR="00167969">
        <w:t>A KOMUNIKAČNÍ JAZYK</w:t>
      </w:r>
      <w:bookmarkEnd w:id="14"/>
    </w:p>
    <w:p w14:paraId="3D5A057F"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4191B4ED" w14:textId="77777777"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0DD6AF22" w14:textId="77777777" w:rsidR="0035531B" w:rsidRDefault="0035531B" w:rsidP="00BC6D2B">
      <w:pPr>
        <w:pStyle w:val="Nadpis1-1"/>
      </w:pPr>
      <w:bookmarkStart w:id="15" w:name="_Toc102120076"/>
      <w:r>
        <w:t>OBSAH</w:t>
      </w:r>
      <w:r w:rsidR="00845C50">
        <w:t xml:space="preserve"> a </w:t>
      </w:r>
      <w:r>
        <w:t>PODÁVÁNÍ NABÍDEK</w:t>
      </w:r>
      <w:bookmarkEnd w:id="15"/>
    </w:p>
    <w:p w14:paraId="00096653" w14:textId="77777777" w:rsidR="00F348C0" w:rsidRDefault="00F348C0" w:rsidP="00F348C0">
      <w:pPr>
        <w:pStyle w:val="Text1-1"/>
      </w:pPr>
      <w:r w:rsidRPr="00F348C0">
        <w:t>Dodavatel může podat v zadávacím řízení jen jednu nabídku</w:t>
      </w:r>
      <w:r w:rsidR="00C227BA">
        <w:t xml:space="preserve"> </w:t>
      </w:r>
      <w:r w:rsidR="00C227BA"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8" w:history="1">
        <w:r w:rsidR="00C43555" w:rsidRPr="003468DC">
          <w:rPr>
            <w:rStyle w:val="Hypertextovodkaz"/>
            <w:noProof w:val="0"/>
          </w:rPr>
          <w:t>https://zakazky.s</w:t>
        </w:r>
        <w:r w:rsidR="00C43555" w:rsidRPr="00D01AF3">
          <w:rPr>
            <w:rStyle w:val="Hypertextovodkaz"/>
            <w:noProof w:val="0"/>
          </w:rPr>
          <w:t>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03A72FC2" w14:textId="77777777" w:rsidR="00F348C0" w:rsidRDefault="00F348C0" w:rsidP="00F348C0">
      <w:pPr>
        <w:pStyle w:val="Text1-1"/>
      </w:pPr>
      <w:r w:rsidRPr="00F348C0">
        <w:lastRenderedPageBreak/>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00FF64EE" w:rsidRPr="003619FD">
          <w:rPr>
            <w:rStyle w:val="Hypertextovodkaz"/>
            <w:noProof w:val="0"/>
          </w:rPr>
          <w:t>https://zakazky.spravazeleznic.cz/manual.html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3616E0" w:rsidRPr="00D924D9">
        <w:t xml:space="preserve">Nabídka může obsahovat více dokumentů (souborů), </w:t>
      </w:r>
      <w:r w:rsidR="003616E0">
        <w:t>jednotlivé</w:t>
      </w:r>
      <w:r w:rsidR="003616E0" w:rsidRPr="00F348C0">
        <w:t xml:space="preserve"> </w:t>
      </w:r>
      <w:r w:rsidR="003616E0">
        <w:t>d</w:t>
      </w:r>
      <w:r w:rsidRPr="00F348C0">
        <w:t xml:space="preserve">okumenty musí být do systému E-ZAK vkládány jako jeden soubor </w:t>
      </w:r>
      <w:r w:rsidR="003616E0" w:rsidRPr="00163717">
        <w:t xml:space="preserve">(ve formátech analogicky k § 18 odst. 2 a 3 </w:t>
      </w:r>
      <w:proofErr w:type="spellStart"/>
      <w:r w:rsidR="003616E0" w:rsidRPr="00163717">
        <w:t>vyhl</w:t>
      </w:r>
      <w:proofErr w:type="spellEnd"/>
      <w:r w:rsidR="003616E0" w:rsidRPr="00163717">
        <w:t xml:space="preserve">. č. 168/2016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3FDFE265" w14:textId="77777777" w:rsidR="0035531B" w:rsidRDefault="0035531B" w:rsidP="0035531B">
      <w:pPr>
        <w:pStyle w:val="Text1-1"/>
      </w:pPr>
      <w:r>
        <w:t>Nabídka bude předložena</w:t>
      </w:r>
      <w:r w:rsidR="00092CC9">
        <w:t xml:space="preserve"> v </w:t>
      </w:r>
      <w:r>
        <w:t>následující struktuře:</w:t>
      </w:r>
    </w:p>
    <w:p w14:paraId="0AFD17AD" w14:textId="4971CDCA" w:rsidR="00F348C0" w:rsidRPr="001F1351" w:rsidRDefault="00F348C0" w:rsidP="00C227BA">
      <w:pPr>
        <w:pStyle w:val="Odrka1-1"/>
        <w:numPr>
          <w:ilvl w:val="0"/>
          <w:numId w:val="32"/>
        </w:numPr>
      </w:pPr>
      <w:r w:rsidRPr="001F1351">
        <w:t>Návrh Smlouvy o dílo na plnění této veřejné zakázky, zpracovaný dle instrukcí obsažených v těchto Pokynech, tedy doplněný co do jeho těla a co do jeho příloh.</w:t>
      </w:r>
    </w:p>
    <w:p w14:paraId="2A820717" w14:textId="77777777" w:rsidR="00F348C0" w:rsidRPr="001F1351" w:rsidRDefault="00F348C0" w:rsidP="00C227BA">
      <w:pPr>
        <w:pStyle w:val="Odrka1-1"/>
        <w:numPr>
          <w:ilvl w:val="0"/>
          <w:numId w:val="32"/>
        </w:numPr>
      </w:pPr>
      <w:r w:rsidRPr="001F1351">
        <w:t>Všeobecné informace o dodavateli včetně prohlášení o akceptaci zadávacích podmínek ve formě formuláře obsaženého v Příloze č. 1 těchto Pokynů.</w:t>
      </w:r>
    </w:p>
    <w:p w14:paraId="5956BC85" w14:textId="77777777" w:rsidR="00F348C0" w:rsidRPr="001F1351" w:rsidRDefault="00F348C0" w:rsidP="00C227BA">
      <w:pPr>
        <w:pStyle w:val="Odrka1-1"/>
        <w:numPr>
          <w:ilvl w:val="0"/>
          <w:numId w:val="32"/>
        </w:numPr>
      </w:pPr>
      <w:r w:rsidRPr="001F1351">
        <w:t>Plná moc, dohoda o plné moci či pověření, je-li tohoto dokumentu třeba.</w:t>
      </w:r>
    </w:p>
    <w:p w14:paraId="6F8B18E0" w14:textId="77777777" w:rsidR="00F348C0" w:rsidRDefault="00F348C0" w:rsidP="00C227BA">
      <w:pPr>
        <w:pStyle w:val="Odrka1-1"/>
        <w:numPr>
          <w:ilvl w:val="0"/>
          <w:numId w:val="32"/>
        </w:numPr>
      </w:pPr>
      <w:r w:rsidRPr="001F1351">
        <w:t xml:space="preserve">Informace o společnosti dodavatelů ve formě formuláře obsaženého </w:t>
      </w:r>
      <w:r>
        <w:t>v Příloze č. 3 těchto Pokynů včetně smlouvy či jiného dokumentu dle čl. 9.2 těchto Pokynů (pokud podává nabídku více dodavatelů společně).</w:t>
      </w:r>
    </w:p>
    <w:p w14:paraId="46462C0E" w14:textId="77777777" w:rsidR="00F348C0" w:rsidRDefault="00F348C0" w:rsidP="00C227BA">
      <w:pPr>
        <w:pStyle w:val="Odrka1-1"/>
        <w:numPr>
          <w:ilvl w:val="0"/>
          <w:numId w:val="32"/>
        </w:numPr>
      </w:pPr>
      <w:r>
        <w:t>Doklady prokazující splnění základní způsobilosti; čestné prohlášení může být poskytnuto ve formě formuláře obsaženého v Příloze č. 7 těchto Pokynů.</w:t>
      </w:r>
    </w:p>
    <w:p w14:paraId="0D14F778" w14:textId="77777777" w:rsidR="00F348C0" w:rsidRDefault="00F348C0" w:rsidP="00C227BA">
      <w:pPr>
        <w:pStyle w:val="Odrka1-1"/>
        <w:numPr>
          <w:ilvl w:val="0"/>
          <w:numId w:val="32"/>
        </w:numPr>
      </w:pPr>
      <w:r>
        <w:t>Doklady prokazující splnění profesní způsobilosti.</w:t>
      </w:r>
    </w:p>
    <w:p w14:paraId="78667D06" w14:textId="7C8E8C66" w:rsidR="00F348C0" w:rsidRDefault="00F348C0" w:rsidP="00C227BA">
      <w:pPr>
        <w:pStyle w:val="Odrka1-1"/>
        <w:numPr>
          <w:ilvl w:val="0"/>
          <w:numId w:val="32"/>
        </w:numPr>
      </w:pPr>
      <w:r>
        <w:t xml:space="preserve">Doklady prokazující splnění technické kvalifikace, tj. seznam významných služeb obdobného charakteru ve formě formuláře obsaženého v Příloze č. 4 těchto Pokynů, seznam </w:t>
      </w:r>
      <w:r w:rsidR="001B2E3A">
        <w:t>členů realizačního týmu</w:t>
      </w:r>
      <w:r>
        <w:t xml:space="preserve"> dodavatele ve formě formuláře obsaženého v Příloze č. 5 těchto Pokynů a profesní</w:t>
      </w:r>
      <w:r w:rsidR="001B2E3A">
        <w:t xml:space="preserve"> životopisy jednotlivých členů realizačního týmu</w:t>
      </w:r>
      <w:r>
        <w:t xml:space="preserve"> dodavatele ve formě formuláře obsaženého v Příloze č. 6 těchto Pokynů (včetně příloh).</w:t>
      </w:r>
    </w:p>
    <w:p w14:paraId="0ED7457F" w14:textId="77777777" w:rsidR="00F348C0" w:rsidRDefault="00F348C0" w:rsidP="00C227BA">
      <w:pPr>
        <w:pStyle w:val="Odrka1-1"/>
        <w:numPr>
          <w:ilvl w:val="0"/>
          <w:numId w:val="32"/>
        </w:numPr>
      </w:pPr>
      <w:r>
        <w:t>Seznam jiných osob, jejichž prostřednictvím prokazuje dodavatel určitou část kvalifikace, ve formě formuláře obsaženého v Příloze č. 8 těchto Pokynů a doklady vztahující se k jiným osobám.</w:t>
      </w:r>
    </w:p>
    <w:p w14:paraId="7391C56B" w14:textId="77777777" w:rsidR="00F348C0" w:rsidRDefault="00F348C0" w:rsidP="00C227BA">
      <w:pPr>
        <w:pStyle w:val="Odrka1-1"/>
        <w:numPr>
          <w:ilvl w:val="0"/>
          <w:numId w:val="32"/>
        </w:numPr>
      </w:pPr>
      <w:r>
        <w:t>Údaje o poddodavatelích ve formě formuláře obsaženého v Příloze č. 2 těchto Pokynů.</w:t>
      </w:r>
    </w:p>
    <w:p w14:paraId="1E0B963C" w14:textId="77777777" w:rsidR="0035531B" w:rsidRDefault="00F348C0" w:rsidP="00C227BA">
      <w:pPr>
        <w:pStyle w:val="Odrka1-1"/>
        <w:numPr>
          <w:ilvl w:val="0"/>
          <w:numId w:val="32"/>
        </w:numPr>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3D8F37BD"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3A5A337D" w14:textId="77777777" w:rsidR="00F348C0" w:rsidRDefault="00F348C0" w:rsidP="00F348C0">
      <w:pPr>
        <w:pStyle w:val="Text1-1"/>
      </w:pPr>
      <w:r>
        <w:t xml:space="preserve">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w:t>
      </w:r>
      <w:r>
        <w:lastRenderedPageBreak/>
        <w:t>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3176167B" w14:textId="77777777"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w:t>
      </w:r>
      <w:proofErr w:type="spellStart"/>
      <w:r>
        <w:t>skenu</w:t>
      </w:r>
      <w:proofErr w:type="spellEnd"/>
      <w: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1A493EE2" w14:textId="77777777" w:rsidR="0035531B" w:rsidRDefault="0035531B" w:rsidP="007038DC">
      <w:pPr>
        <w:pStyle w:val="Nadpis1-1"/>
      </w:pPr>
      <w:bookmarkStart w:id="16" w:name="_Toc102120077"/>
      <w:r>
        <w:t>POŽADAVKY NA ZPRACOVÁNÍ NABÍDKOVÉ CENY</w:t>
      </w:r>
      <w:bookmarkEnd w:id="16"/>
      <w:r>
        <w:t xml:space="preserve"> </w:t>
      </w:r>
    </w:p>
    <w:p w14:paraId="06FE218C"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5E59A93C" w14:textId="118E4200" w:rsidR="00F348C0" w:rsidRPr="00B159DB" w:rsidRDefault="00F348C0" w:rsidP="00F348C0">
      <w:pPr>
        <w:pStyle w:val="Text1-1"/>
      </w:pPr>
      <w:r w:rsidRPr="00B159DB">
        <w:t xml:space="preserve">Nabídková cena bude ve </w:t>
      </w:r>
      <w:r w:rsidR="001F1351" w:rsidRPr="00B159DB">
        <w:t xml:space="preserve">smlouvě v čl. </w:t>
      </w:r>
      <w:r w:rsidR="00B10CB2" w:rsidRPr="00B159DB">
        <w:t xml:space="preserve">5 odst. </w:t>
      </w:r>
      <w:proofErr w:type="gramStart"/>
      <w:r w:rsidR="001F1351" w:rsidRPr="00B159DB">
        <w:t xml:space="preserve">5.1. </w:t>
      </w:r>
      <w:r w:rsidRPr="00B159DB">
        <w:t>uvedena</w:t>
      </w:r>
      <w:proofErr w:type="gramEnd"/>
      <w:r w:rsidRPr="00B159DB">
        <w:t xml:space="preserve"> následujícím způsobem:</w:t>
      </w:r>
    </w:p>
    <w:p w14:paraId="2E19ED63" w14:textId="7AE05830" w:rsidR="001F1351" w:rsidRPr="00B159DB" w:rsidRDefault="001F1351" w:rsidP="001F1351">
      <w:pPr>
        <w:spacing w:after="0" w:line="280" w:lineRule="exact"/>
        <w:ind w:left="709"/>
        <w:rPr>
          <w:rFonts w:ascii="Verdana" w:hAnsi="Verdana" w:cs="Arial"/>
          <w:b/>
          <w:u w:val="single"/>
        </w:rPr>
      </w:pPr>
      <w:r w:rsidRPr="00B159DB">
        <w:rPr>
          <w:rFonts w:ascii="Verdana" w:hAnsi="Verdana" w:cs="Arial"/>
          <w:b/>
        </w:rPr>
        <w:t>Celková cena díla bez DPH …………….…    ,- Kč</w:t>
      </w:r>
    </w:p>
    <w:p w14:paraId="33B4B9F8" w14:textId="4D4BE169" w:rsidR="001F1351" w:rsidRPr="00B159DB" w:rsidRDefault="001F1351" w:rsidP="001F1351">
      <w:pPr>
        <w:tabs>
          <w:tab w:val="right" w:pos="6300"/>
        </w:tabs>
        <w:spacing w:after="0" w:line="280" w:lineRule="exact"/>
        <w:ind w:left="709" w:hanging="567"/>
        <w:rPr>
          <w:rFonts w:ascii="Verdana" w:hAnsi="Verdana" w:cs="Arial"/>
        </w:rPr>
      </w:pPr>
      <w:r w:rsidRPr="00B159DB">
        <w:rPr>
          <w:rFonts w:ascii="Verdana" w:hAnsi="Verdana" w:cs="Arial"/>
        </w:rPr>
        <w:tab/>
        <w:t>DPH (základní sazba) ……………………………………  ,- Kč</w:t>
      </w:r>
    </w:p>
    <w:p w14:paraId="374F321D" w14:textId="4D997ECE" w:rsidR="001F1351" w:rsidRPr="00B159DB" w:rsidRDefault="001F1351" w:rsidP="001F1351">
      <w:pPr>
        <w:tabs>
          <w:tab w:val="left" w:pos="540"/>
          <w:tab w:val="right" w:pos="6300"/>
        </w:tabs>
        <w:spacing w:after="0" w:line="280" w:lineRule="exact"/>
        <w:ind w:left="709" w:hanging="567"/>
        <w:rPr>
          <w:rFonts w:ascii="Verdana" w:hAnsi="Verdana" w:cs="Arial"/>
        </w:rPr>
      </w:pPr>
      <w:r w:rsidRPr="00B159DB">
        <w:rPr>
          <w:rFonts w:ascii="Verdana" w:hAnsi="Verdana" w:cs="Arial"/>
        </w:rPr>
        <w:tab/>
      </w:r>
      <w:r w:rsidRPr="00B159DB">
        <w:rPr>
          <w:rFonts w:ascii="Verdana" w:hAnsi="Verdana" w:cs="Arial"/>
        </w:rPr>
        <w:tab/>
        <w:t>Celková cena díla včetně DPH………………………   ,- Kč</w:t>
      </w:r>
    </w:p>
    <w:p w14:paraId="708DEE31" w14:textId="310A610D" w:rsidR="00F56869" w:rsidRPr="001B2E3A" w:rsidRDefault="00F56869" w:rsidP="00F348C0">
      <w:pPr>
        <w:pStyle w:val="Text1-1"/>
        <w:numPr>
          <w:ilvl w:val="0"/>
          <w:numId w:val="0"/>
        </w:numPr>
        <w:spacing w:before="240"/>
        <w:ind w:left="737"/>
      </w:pPr>
      <w:r w:rsidRPr="001B2E3A">
        <w:t xml:space="preserve">Zadavatel stanovuje závaznou zadávací podmínku tak, že částka 15 000 000,-Kč je nejvyšší přípustnou nabídkovou cenou (bez DPH), a to pod sankcí vyloučení z další účasti v zadávacím řízení. V případě rozporu mezi nabídkovou cenou uvedenou ve smlouvě a nabídkovou cenou uvedenou v oceněném </w:t>
      </w:r>
      <w:r w:rsidR="001F1351">
        <w:t>Výkazu výměr</w:t>
      </w:r>
      <w:r w:rsidRPr="001B2E3A">
        <w:t xml:space="preserve"> bude mít přednost nabídková cena uvedená ve smlouvě.</w:t>
      </w:r>
    </w:p>
    <w:p w14:paraId="1F51FE9B" w14:textId="4BD25099" w:rsidR="0035531B" w:rsidRPr="00B159DB" w:rsidRDefault="00F348C0" w:rsidP="00F348C0">
      <w:pPr>
        <w:pStyle w:val="Text1-1"/>
        <w:numPr>
          <w:ilvl w:val="0"/>
          <w:numId w:val="0"/>
        </w:numPr>
        <w:spacing w:before="240"/>
        <w:ind w:left="737"/>
      </w:pPr>
      <w:r w:rsidRPr="00B159DB">
        <w:t>Cena Díla bez DPH vkládaná ve smyslu těchto Pokynů do čl.</w:t>
      </w:r>
      <w:r w:rsidR="00B10CB2" w:rsidRPr="00B159DB">
        <w:t xml:space="preserve"> 5 odst.</w:t>
      </w:r>
      <w:r w:rsidRPr="00B159DB">
        <w:t xml:space="preserve"> </w:t>
      </w:r>
      <w:proofErr w:type="gramStart"/>
      <w:r w:rsidR="001F1351" w:rsidRPr="00B159DB">
        <w:t xml:space="preserve">5.1. </w:t>
      </w:r>
      <w:r w:rsidRPr="00B159DB">
        <w:t>závazného</w:t>
      </w:r>
      <w:proofErr w:type="gramEnd"/>
      <w:r w:rsidRPr="00B159DB">
        <w:t xml:space="preserve"> vzoru smlouvy bude předmětem hodnocení v rámci ekonomické výhodnosti nabídky. Podrobný rozpis ceny bude proveden v Příloze č.</w:t>
      </w:r>
      <w:r w:rsidR="001F1351" w:rsidRPr="00B159DB">
        <w:t xml:space="preserve"> 2</w:t>
      </w:r>
      <w:r w:rsidRPr="00B159DB">
        <w:t xml:space="preserve"> závazného vzoru smlouvy s názvem </w:t>
      </w:r>
      <w:r w:rsidR="001F1351" w:rsidRPr="00B159DB">
        <w:t>Výkaz výměr</w:t>
      </w:r>
      <w:r w:rsidRPr="00B159DB">
        <w:t xml:space="preserve"> podle uvedených pravidel. </w:t>
      </w:r>
    </w:p>
    <w:p w14:paraId="27A13B94" w14:textId="77777777" w:rsidR="0035531B" w:rsidRDefault="0035531B" w:rsidP="007038DC">
      <w:pPr>
        <w:pStyle w:val="Nadpis1-1"/>
      </w:pPr>
      <w:bookmarkStart w:id="17" w:name="_Toc102120078"/>
      <w:r>
        <w:t>VARIANTY NABÍDKY</w:t>
      </w:r>
      <w:bookmarkEnd w:id="17"/>
    </w:p>
    <w:p w14:paraId="6F776A3D" w14:textId="77777777" w:rsidR="0035531B" w:rsidRDefault="0035531B" w:rsidP="0035531B">
      <w:pPr>
        <w:pStyle w:val="Text1-1"/>
      </w:pPr>
      <w:r>
        <w:t xml:space="preserve">Zadavatel nepřipouští předložení varianty nabídky. </w:t>
      </w:r>
    </w:p>
    <w:p w14:paraId="53339F52" w14:textId="77777777" w:rsidR="0035531B" w:rsidRDefault="0035531B" w:rsidP="007038DC">
      <w:pPr>
        <w:pStyle w:val="Nadpis1-1"/>
      </w:pPr>
      <w:bookmarkStart w:id="18" w:name="_Toc102120079"/>
      <w:r>
        <w:t>OTEVÍRÁNÍ NABÍDEK</w:t>
      </w:r>
      <w:bookmarkEnd w:id="18"/>
      <w:r>
        <w:t xml:space="preserve"> </w:t>
      </w:r>
    </w:p>
    <w:p w14:paraId="7E73DBAF"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3DBFD30B" w14:textId="77777777" w:rsidR="0035531B" w:rsidRDefault="0035531B" w:rsidP="007038DC">
      <w:pPr>
        <w:pStyle w:val="Nadpis1-1"/>
      </w:pPr>
      <w:bookmarkStart w:id="19" w:name="_Toc102120080"/>
      <w:r>
        <w:lastRenderedPageBreak/>
        <w:t>POSOUZENÍ SPLNĚNÍ PODMÍNEK ÚČASTI</w:t>
      </w:r>
      <w:bookmarkEnd w:id="19"/>
    </w:p>
    <w:p w14:paraId="03101A40"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1BCBC725"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73A38B44"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22A2B7" w14:textId="77777777" w:rsidR="0035531B" w:rsidRDefault="0035531B" w:rsidP="007038DC">
      <w:pPr>
        <w:pStyle w:val="Nadpis1-1"/>
      </w:pPr>
      <w:bookmarkStart w:id="20" w:name="_Toc102120081"/>
      <w:r>
        <w:t>HODNOCENÍ NABÍDEK</w:t>
      </w:r>
      <w:bookmarkEnd w:id="20"/>
    </w:p>
    <w:p w14:paraId="1FC93FCB"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06A10526"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42AA069F"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A4F3155"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B24825C"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65673FB9"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0FCCDDB4"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4161F0FF" w14:textId="639C9637" w:rsidR="00804D39" w:rsidRPr="00833899" w:rsidRDefault="00F5686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90 %</w:t>
            </w:r>
          </w:p>
        </w:tc>
      </w:tr>
      <w:tr w:rsidR="00804D39" w:rsidRPr="00804D39" w14:paraId="3723ABF5"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BB29EBB" w14:textId="13733538" w:rsidR="002B0F3E" w:rsidRDefault="00B45511" w:rsidP="001B2E3A">
            <w:pPr>
              <w:jc w:val="both"/>
              <w:rPr>
                <w:b w:val="0"/>
                <w:sz w:val="16"/>
                <w:szCs w:val="16"/>
              </w:rPr>
            </w:pPr>
            <w:r w:rsidRPr="00B45511">
              <w:rPr>
                <w:b w:val="0"/>
                <w:sz w:val="16"/>
                <w:szCs w:val="16"/>
              </w:rPr>
              <w:t xml:space="preserve">Kvalita – počet let praxe vedoucího pracovníka (tím jsou míněni vedoucí pracovníci pro oba </w:t>
            </w:r>
            <w:r w:rsidR="002A7C00">
              <w:rPr>
                <w:b w:val="0"/>
                <w:sz w:val="16"/>
                <w:szCs w:val="16"/>
              </w:rPr>
              <w:t xml:space="preserve">pracovní </w:t>
            </w:r>
            <w:r w:rsidRPr="00B45511">
              <w:rPr>
                <w:b w:val="0"/>
                <w:sz w:val="16"/>
                <w:szCs w:val="16"/>
              </w:rPr>
              <w:t xml:space="preserve">týmy), který splňuje požadavky </w:t>
            </w:r>
            <w:r w:rsidR="002B0F3E" w:rsidRPr="002B0F3E">
              <w:rPr>
                <w:b w:val="0"/>
                <w:sz w:val="16"/>
                <w:szCs w:val="16"/>
              </w:rPr>
              <w:t>Zadavatele dle čl. 8.5 - Vymezení minimální úrovně kvalifikačního požadavku pro v</w:t>
            </w:r>
            <w:r w:rsidR="002B0F3E">
              <w:rPr>
                <w:b w:val="0"/>
                <w:sz w:val="16"/>
                <w:szCs w:val="16"/>
              </w:rPr>
              <w:t xml:space="preserve">edoucí pracovníky, písm. a) až </w:t>
            </w:r>
            <w:r w:rsidR="00B159DB">
              <w:rPr>
                <w:b w:val="0"/>
                <w:sz w:val="16"/>
                <w:szCs w:val="16"/>
              </w:rPr>
              <w:t>g</w:t>
            </w:r>
            <w:r w:rsidR="002B0F3E" w:rsidRPr="002B0F3E">
              <w:rPr>
                <w:b w:val="0"/>
                <w:sz w:val="16"/>
                <w:szCs w:val="16"/>
              </w:rPr>
              <w:t>) těchto Pokynů, nad počet let praxe požadovaných v písm. d)</w:t>
            </w:r>
          </w:p>
          <w:p w14:paraId="45049B49" w14:textId="2D97DF6B" w:rsidR="00804D39" w:rsidRPr="00804D39" w:rsidRDefault="00804D39" w:rsidP="001B2E3A">
            <w:pPr>
              <w:jc w:val="both"/>
              <w:rPr>
                <w:b w:val="0"/>
                <w:sz w:val="16"/>
                <w:szCs w:val="16"/>
              </w:rPr>
            </w:pP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5CC61BC1" w14:textId="5902D1C8" w:rsidR="00804D39" w:rsidRPr="00804D39" w:rsidRDefault="00F5686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Pr>
                <w:b w:val="0"/>
                <w:sz w:val="16"/>
                <w:szCs w:val="16"/>
              </w:rPr>
              <w:t>1</w:t>
            </w:r>
            <w:r w:rsidR="00804D39" w:rsidRPr="00804D39">
              <w:rPr>
                <w:b w:val="0"/>
                <w:sz w:val="16"/>
                <w:szCs w:val="16"/>
              </w:rPr>
              <w:t>0 %</w:t>
            </w:r>
          </w:p>
        </w:tc>
      </w:tr>
    </w:tbl>
    <w:p w14:paraId="6E889E9B" w14:textId="77777777" w:rsidR="00804D39" w:rsidRDefault="00804D39" w:rsidP="003A2C23">
      <w:pPr>
        <w:pStyle w:val="Text1-1"/>
        <w:numPr>
          <w:ilvl w:val="0"/>
          <w:numId w:val="0"/>
        </w:numPr>
        <w:ind w:left="737"/>
      </w:pPr>
    </w:p>
    <w:p w14:paraId="0A39A0E4"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5FDDF29D" w14:textId="77777777" w:rsidR="003A2C23" w:rsidRPr="003A2C23" w:rsidRDefault="003A2C23" w:rsidP="003A2C23">
      <w:pPr>
        <w:pStyle w:val="Text1-1"/>
        <w:rPr>
          <w:b/>
        </w:rPr>
      </w:pPr>
      <w:r w:rsidRPr="003A2C23">
        <w:rPr>
          <w:b/>
        </w:rPr>
        <w:t>Nabídková cena</w:t>
      </w:r>
    </w:p>
    <w:p w14:paraId="60B15C2E" w14:textId="2A7D883D" w:rsidR="003A2C23" w:rsidRDefault="003A2C23" w:rsidP="003A2C23">
      <w:pPr>
        <w:pStyle w:val="Text1-1"/>
        <w:numPr>
          <w:ilvl w:val="0"/>
          <w:numId w:val="0"/>
        </w:numPr>
        <w:ind w:left="737"/>
      </w:pPr>
      <w:r w:rsidRPr="00B159DB">
        <w:t xml:space="preserve">Nejprve bude hodnoceno dílčí hodnotící kritérium Nabídková cena. Bude hodnocena celková nabídková cena v číselné hodnotě bez DPH uvedená účastníkem zadávacího řízení ve smyslu těchto Pokynů v čl. </w:t>
      </w:r>
      <w:r w:rsidR="00B10CB2" w:rsidRPr="00B159DB">
        <w:t xml:space="preserve">5 odst. </w:t>
      </w:r>
      <w:proofErr w:type="gramStart"/>
      <w:r w:rsidR="003C7B84" w:rsidRPr="00B159DB">
        <w:t>5.1.</w:t>
      </w:r>
      <w:r w:rsidRPr="00B159DB">
        <w:t xml:space="preserve"> závazného</w:t>
      </w:r>
      <w:proofErr w:type="gramEnd"/>
      <w:r w:rsidRPr="00B159DB">
        <w:t xml:space="preserve"> vzoru smlouvy jako Cena Díla bez DPH</w:t>
      </w:r>
      <w:r w:rsidR="00B45511" w:rsidRPr="00B159DB">
        <w:t xml:space="preserve">. </w:t>
      </w:r>
      <w:r w:rsidRPr="00B159DB">
        <w:t>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2CE059B6" w14:textId="77777777" w:rsidR="00B159DB" w:rsidRPr="00B159DB" w:rsidRDefault="00B159DB" w:rsidP="003A2C23">
      <w:pPr>
        <w:pStyle w:val="Text1-1"/>
        <w:numPr>
          <w:ilvl w:val="0"/>
          <w:numId w:val="0"/>
        </w:numPr>
        <w:ind w:left="737"/>
      </w:pPr>
    </w:p>
    <w:p w14:paraId="0F2A472D" w14:textId="090993B6" w:rsidR="003A2C23" w:rsidRPr="003A2C23" w:rsidRDefault="003A2C23" w:rsidP="00B77110">
      <w:pPr>
        <w:pStyle w:val="Text1-1"/>
        <w:numPr>
          <w:ilvl w:val="0"/>
          <w:numId w:val="0"/>
        </w:numPr>
        <w:spacing w:after="0" w:line="240" w:lineRule="auto"/>
        <w:ind w:left="737"/>
        <w:jc w:val="center"/>
      </w:pPr>
      <w:r w:rsidRPr="003A2C23">
        <w:lastRenderedPageBreak/>
        <w:t xml:space="preserve">výše nejnižší nabídkové ceny ze všech nabídek </w:t>
      </w:r>
    </w:p>
    <w:p w14:paraId="63F9437D" w14:textId="3ECA1778"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r w:rsidR="00612D88" w:rsidRPr="00612D88">
        <w:t xml:space="preserve"> </w:t>
      </w:r>
      <w:r w:rsidR="00612D88" w:rsidRPr="003A2C23">
        <w:t>x 100</w:t>
      </w:r>
    </w:p>
    <w:p w14:paraId="6C9F10D0" w14:textId="77777777" w:rsidR="003A2C23" w:rsidRDefault="003A2C23" w:rsidP="00B77110">
      <w:pPr>
        <w:pStyle w:val="Text1-1"/>
        <w:numPr>
          <w:ilvl w:val="0"/>
          <w:numId w:val="0"/>
        </w:numPr>
        <w:spacing w:line="240" w:lineRule="auto"/>
        <w:ind w:left="737"/>
        <w:jc w:val="center"/>
      </w:pPr>
      <w:r>
        <w:t>výše nabídkové ceny hodnocené nabídky</w:t>
      </w:r>
    </w:p>
    <w:p w14:paraId="2D54E5D0" w14:textId="30CA94B0" w:rsidR="003A2C23" w:rsidRDefault="003A2C23" w:rsidP="00B77110">
      <w:pPr>
        <w:pStyle w:val="Text1-1"/>
        <w:numPr>
          <w:ilvl w:val="0"/>
          <w:numId w:val="0"/>
        </w:numPr>
        <w:spacing w:before="240"/>
        <w:ind w:left="737"/>
      </w:pPr>
      <w:r>
        <w:t>Takto získaný počet bodů bude vynásoben koeficientem 0,</w:t>
      </w:r>
      <w:r w:rsidR="00B45511">
        <w:t>90</w:t>
      </w:r>
      <w:r>
        <w:t xml:space="preserve"> (tj. váhou dílčího hodnotícího kritéria Nabídková cena) a následně matematicky zaokrouhlen na dvě desetinná místa. </w:t>
      </w:r>
    </w:p>
    <w:p w14:paraId="2D0125EB" w14:textId="7FCD62E1" w:rsidR="003A2C23" w:rsidRPr="003A2C23" w:rsidRDefault="0024571E" w:rsidP="0024571E">
      <w:pPr>
        <w:pStyle w:val="Text1-1"/>
      </w:pPr>
      <w:r w:rsidRPr="0024571E">
        <w:rPr>
          <w:b/>
        </w:rPr>
        <w:t xml:space="preserve">Kvalita – počet let praxe vedoucího pracovníka </w:t>
      </w:r>
      <w:r w:rsidR="003A2C23" w:rsidRPr="003A2C23">
        <w:t xml:space="preserve"> </w:t>
      </w:r>
    </w:p>
    <w:p w14:paraId="20187B8B" w14:textId="48F42B6D" w:rsidR="003A2C23" w:rsidRPr="002B0F3E" w:rsidRDefault="003A2C23" w:rsidP="003A2C23">
      <w:pPr>
        <w:pStyle w:val="Text1-1"/>
        <w:numPr>
          <w:ilvl w:val="0"/>
          <w:numId w:val="0"/>
        </w:numPr>
        <w:ind w:left="737"/>
      </w:pPr>
      <w:r w:rsidRPr="002B0F3E">
        <w:t>Předmětem hodnocení nabídek v rámci dílčího hodnotícího kritéria</w:t>
      </w:r>
      <w:r w:rsidR="0024571E" w:rsidRPr="002B0F3E">
        <w:t xml:space="preserve"> Kvalita – počet let praxe vedoucího pracovníka</w:t>
      </w:r>
      <w:r w:rsidRPr="002B0F3E">
        <w:t xml:space="preserve"> bude míra splnění parametrů uvedených v tabulce níže v tomto článku u </w:t>
      </w:r>
      <w:r w:rsidR="0002329E" w:rsidRPr="002B0F3E">
        <w:t xml:space="preserve">vedoucích pracovníků obou </w:t>
      </w:r>
      <w:r w:rsidR="002A7C00">
        <w:t>pracovních</w:t>
      </w:r>
      <w:r w:rsidR="002B0F3E" w:rsidRPr="002B0F3E">
        <w:t xml:space="preserve"> týmů</w:t>
      </w:r>
      <w:r w:rsidR="0002329E" w:rsidRPr="002B0F3E">
        <w:t xml:space="preserve"> </w:t>
      </w:r>
      <w:r w:rsidRPr="002B0F3E">
        <w:t xml:space="preserve">dodavatele zapojených do realizace veřejné zakázky, a to parametrů nad rámec minimální úrovně kvalifikace stanovené v čl. 8.5 těchto Pokynů. </w:t>
      </w:r>
    </w:p>
    <w:p w14:paraId="7BF9CC28" w14:textId="77777777"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F3B31" w:rsidRPr="001F3B31">
        <w:t xml:space="preserve"> </w:t>
      </w:r>
      <w:r w:rsidR="001F3B31">
        <w:t>a</w:t>
      </w:r>
      <w:r w:rsidR="001F3B31" w:rsidRPr="001A3F53">
        <w:t xml:space="preserve"> v případě, kdy podaná nabídka nebude obsahovat všechny údaje, informace a doklady nezbytné pro hodnocení, nebude moci být posouzena jako splňující hodnotící kritéria stanovená zadavatelem</w:t>
      </w:r>
      <w:r>
        <w:t>.</w:t>
      </w:r>
    </w:p>
    <w:p w14:paraId="45D75581" w14:textId="64BF1171" w:rsidR="00AB08F3" w:rsidRPr="002B0F3E" w:rsidRDefault="00941491" w:rsidP="00941491">
      <w:pPr>
        <w:pStyle w:val="Text1-1"/>
        <w:numPr>
          <w:ilvl w:val="0"/>
          <w:numId w:val="0"/>
        </w:numPr>
        <w:ind w:left="737"/>
      </w:pPr>
      <w:r w:rsidRPr="0002329E">
        <w:t>Hodnocení v rámci tohoto dílčího hodnotícího kritéria bude provedeno na základě posouzení údajů uvedených v</w:t>
      </w:r>
      <w:r w:rsidR="001E0A88" w:rsidRPr="0002329E">
        <w:t xml:space="preserve"> profesních životopisech </w:t>
      </w:r>
      <w:r w:rsidR="0002329E" w:rsidRPr="0002329E">
        <w:t xml:space="preserve">vedoucích pracovníků obou </w:t>
      </w:r>
      <w:r w:rsidR="002A7C00">
        <w:t>pracovních</w:t>
      </w:r>
      <w:r w:rsidR="0002329E" w:rsidRPr="0002329E">
        <w:t xml:space="preserve"> týmů</w:t>
      </w:r>
      <w:r w:rsidR="00AB08F3" w:rsidRPr="0002329E">
        <w:t xml:space="preserve"> dodavatele předložených v nabídce ve </w:t>
      </w:r>
      <w:r w:rsidR="00AB08F3" w:rsidRPr="002B0F3E">
        <w:t xml:space="preserve">formě obsažené v Příloze č. 6 těchto Pokynů včetně příloh. </w:t>
      </w:r>
    </w:p>
    <w:p w14:paraId="419A4919" w14:textId="329329FF" w:rsidR="006815D0" w:rsidRPr="00C74FB7" w:rsidRDefault="00941491" w:rsidP="00941491">
      <w:pPr>
        <w:pStyle w:val="Text1-1"/>
        <w:numPr>
          <w:ilvl w:val="0"/>
          <w:numId w:val="0"/>
        </w:numPr>
        <w:ind w:left="737"/>
      </w:pPr>
      <w:r w:rsidRPr="00C74FB7">
        <w:t xml:space="preserve">Zadavatel bude hodnotit výhradně </w:t>
      </w:r>
      <w:r w:rsidR="00AB08F3" w:rsidRPr="00C74FB7">
        <w:t>počet let praxe</w:t>
      </w:r>
      <w:r w:rsidR="001F3B31" w:rsidRPr="00C74FB7">
        <w:t> </w:t>
      </w:r>
      <w:r w:rsidR="0002329E" w:rsidRPr="00C74FB7">
        <w:t xml:space="preserve">vedoucích pracovníků obou </w:t>
      </w:r>
      <w:r w:rsidR="002A7C00">
        <w:t>pracovních</w:t>
      </w:r>
      <w:r w:rsidR="0002329E" w:rsidRPr="00C74FB7">
        <w:t xml:space="preserve"> týmů</w:t>
      </w:r>
      <w:r w:rsidR="00AB08F3" w:rsidRPr="00C74FB7">
        <w:t xml:space="preserve"> dodavatele nad stanovený m</w:t>
      </w:r>
      <w:r w:rsidR="006815D0" w:rsidRPr="00C74FB7">
        <w:t>i</w:t>
      </w:r>
      <w:r w:rsidR="00AB08F3" w:rsidRPr="00C74FB7">
        <w:t>nimální počet let praxe splňující požadovanou kvalifikaci dle</w:t>
      </w:r>
      <w:r w:rsidR="006815D0" w:rsidRPr="00C74FB7">
        <w:t xml:space="preserve"> článku 8.5 těchto Pokynů dle níže uvedené tabulky, a to pouze za předpokladu, že k těmto vedoucím pracovníkům bude prokázána požadovaná technická kvalifikace dle čl. 8.5 těchto Pokynů.</w:t>
      </w:r>
    </w:p>
    <w:p w14:paraId="5E0D9FDF" w14:textId="552D4F7C" w:rsidR="006815D0" w:rsidRPr="006815D0" w:rsidRDefault="006815D0" w:rsidP="00941491">
      <w:pPr>
        <w:pStyle w:val="Text1-1"/>
        <w:numPr>
          <w:ilvl w:val="0"/>
          <w:numId w:val="0"/>
        </w:numPr>
        <w:ind w:left="737"/>
      </w:pPr>
      <w:r w:rsidRPr="006815D0">
        <w:t>Hodnotící kritérium bude hodnoceno následujícím způsobem:</w:t>
      </w:r>
    </w:p>
    <w:tbl>
      <w:tblPr>
        <w:tblW w:w="473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0"/>
        <w:gridCol w:w="1987"/>
        <w:gridCol w:w="2126"/>
      </w:tblGrid>
      <w:tr w:rsidR="000435A4" w:rsidRPr="00B408F7" w14:paraId="2A88676C" w14:textId="77777777" w:rsidTr="002A7C00">
        <w:tc>
          <w:tcPr>
            <w:tcW w:w="2499" w:type="pct"/>
            <w:shd w:val="clear" w:color="auto" w:fill="auto"/>
            <w:vAlign w:val="center"/>
          </w:tcPr>
          <w:p w14:paraId="542DEFAD" w14:textId="1EAC3F23" w:rsidR="000435A4" w:rsidRPr="00B408F7" w:rsidRDefault="005D59D9" w:rsidP="00B159DB">
            <w:pPr>
              <w:jc w:val="both"/>
              <w:rPr>
                <w:rFonts w:ascii="Verdana" w:hAnsi="Verdana" w:cs="Arial"/>
                <w:b/>
              </w:rPr>
            </w:pPr>
            <w:r w:rsidRPr="005D59D9">
              <w:rPr>
                <w:rFonts w:ascii="Verdana" w:hAnsi="Verdana" w:cs="Arial"/>
                <w:b/>
              </w:rPr>
              <w:t xml:space="preserve">Kvalita – počet let praxe vedoucího </w:t>
            </w:r>
            <w:r w:rsidRPr="00C74FB7">
              <w:rPr>
                <w:rFonts w:ascii="Verdana" w:hAnsi="Verdana" w:cs="Arial"/>
                <w:b/>
              </w:rPr>
              <w:t xml:space="preserve">pracovníka, který splňuje požadavky Zadavatele dle čl. </w:t>
            </w:r>
            <w:r w:rsidR="0002329E" w:rsidRPr="00C74FB7">
              <w:rPr>
                <w:rFonts w:ascii="Verdana" w:hAnsi="Verdana" w:cs="Arial"/>
                <w:b/>
              </w:rPr>
              <w:t>8.5</w:t>
            </w:r>
            <w:r w:rsidR="00FB3AFB" w:rsidRPr="00C74FB7">
              <w:rPr>
                <w:rFonts w:ascii="Verdana" w:hAnsi="Verdana" w:cs="Arial"/>
                <w:b/>
              </w:rPr>
              <w:t xml:space="preserve"> - Vymezení minimální úrovně kvalifikačního požadavku pro vedoucí pracovníky, písm. a) až g) </w:t>
            </w:r>
            <w:r w:rsidRPr="00C74FB7">
              <w:rPr>
                <w:rFonts w:ascii="Verdana" w:hAnsi="Verdana" w:cs="Arial"/>
                <w:b/>
              </w:rPr>
              <w:t>t</w:t>
            </w:r>
            <w:r w:rsidR="00FB3AFB" w:rsidRPr="00C74FB7">
              <w:rPr>
                <w:rFonts w:ascii="Verdana" w:hAnsi="Verdana" w:cs="Arial"/>
                <w:b/>
              </w:rPr>
              <w:t>ěchto Pokynů</w:t>
            </w:r>
            <w:r w:rsidRPr="00C74FB7">
              <w:rPr>
                <w:rFonts w:ascii="Verdana" w:hAnsi="Verdana" w:cs="Arial"/>
                <w:b/>
              </w:rPr>
              <w:t>, nad počet let praxe požadovaných v</w:t>
            </w:r>
            <w:r w:rsidR="00FB3AFB" w:rsidRPr="00C74FB7">
              <w:rPr>
                <w:rFonts w:ascii="Verdana" w:hAnsi="Verdana" w:cs="Arial"/>
                <w:b/>
              </w:rPr>
              <w:t xml:space="preserve"> písm. d) </w:t>
            </w:r>
          </w:p>
        </w:tc>
        <w:tc>
          <w:tcPr>
            <w:tcW w:w="1208" w:type="pct"/>
            <w:shd w:val="clear" w:color="auto" w:fill="auto"/>
            <w:vAlign w:val="center"/>
          </w:tcPr>
          <w:p w14:paraId="0AAC378E" w14:textId="7F128BDD" w:rsidR="000435A4" w:rsidRPr="00B408F7" w:rsidRDefault="005D59D9" w:rsidP="00FB3AFB">
            <w:pPr>
              <w:rPr>
                <w:rFonts w:ascii="Verdana" w:hAnsi="Verdana" w:cs="Arial"/>
                <w:b/>
              </w:rPr>
            </w:pPr>
            <w:r w:rsidRPr="005D59D9">
              <w:rPr>
                <w:rFonts w:ascii="Verdana" w:hAnsi="Verdana" w:cs="Arial"/>
                <w:b/>
              </w:rPr>
              <w:t xml:space="preserve">Počet bodů pro vedoucího pracovníka pro 1. pracovní tým </w:t>
            </w:r>
          </w:p>
        </w:tc>
        <w:tc>
          <w:tcPr>
            <w:tcW w:w="1293" w:type="pct"/>
          </w:tcPr>
          <w:p w14:paraId="172D9FA0" w14:textId="77777777" w:rsidR="00FB3AFB" w:rsidRDefault="00FB3AFB" w:rsidP="00FB3AFB">
            <w:pPr>
              <w:rPr>
                <w:rFonts w:ascii="Verdana" w:hAnsi="Verdana" w:cs="Arial"/>
                <w:b/>
              </w:rPr>
            </w:pPr>
          </w:p>
          <w:p w14:paraId="6D672F24" w14:textId="61B5D15C" w:rsidR="000435A4" w:rsidRPr="00B408F7" w:rsidRDefault="005D59D9" w:rsidP="00FB3AFB">
            <w:pPr>
              <w:rPr>
                <w:rFonts w:ascii="Verdana" w:hAnsi="Verdana" w:cs="Arial"/>
                <w:b/>
              </w:rPr>
            </w:pPr>
            <w:r w:rsidRPr="005D59D9">
              <w:rPr>
                <w:rFonts w:ascii="Verdana" w:hAnsi="Verdana" w:cs="Arial"/>
                <w:b/>
              </w:rPr>
              <w:t xml:space="preserve">Počet bodů pro vedoucího pracovníka pro </w:t>
            </w:r>
            <w:r>
              <w:rPr>
                <w:rFonts w:ascii="Verdana" w:hAnsi="Verdana" w:cs="Arial"/>
                <w:b/>
              </w:rPr>
              <w:t>2</w:t>
            </w:r>
            <w:r w:rsidRPr="005D59D9">
              <w:rPr>
                <w:rFonts w:ascii="Verdana" w:hAnsi="Verdana" w:cs="Arial"/>
                <w:b/>
              </w:rPr>
              <w:t xml:space="preserve">. pracovní tým </w:t>
            </w:r>
          </w:p>
        </w:tc>
      </w:tr>
      <w:tr w:rsidR="005D59D9" w:rsidRPr="00B408F7" w14:paraId="75D8EA55" w14:textId="77777777" w:rsidTr="002A7C00">
        <w:trPr>
          <w:trHeight w:val="690"/>
        </w:trPr>
        <w:tc>
          <w:tcPr>
            <w:tcW w:w="2499" w:type="pct"/>
            <w:shd w:val="clear" w:color="auto" w:fill="auto"/>
          </w:tcPr>
          <w:p w14:paraId="42A22B2A" w14:textId="548409B9" w:rsidR="005D59D9" w:rsidRPr="00CF3722" w:rsidRDefault="005D59D9" w:rsidP="005D59D9">
            <w:pPr>
              <w:rPr>
                <w:rFonts w:ascii="Verdana" w:hAnsi="Verdana" w:cs="Arial"/>
                <w:b/>
                <w:highlight w:val="green"/>
              </w:rPr>
            </w:pPr>
            <w:r>
              <w:rPr>
                <w:rFonts w:cs="Arial"/>
              </w:rPr>
              <w:t>1 rok praxe navíc = tzn. celých 12 měsíců</w:t>
            </w:r>
          </w:p>
        </w:tc>
        <w:tc>
          <w:tcPr>
            <w:tcW w:w="1208" w:type="pct"/>
            <w:shd w:val="clear" w:color="auto" w:fill="auto"/>
          </w:tcPr>
          <w:p w14:paraId="625ECFDC" w14:textId="6875E89A" w:rsidR="005D59D9" w:rsidRPr="00CF3722" w:rsidRDefault="005D59D9" w:rsidP="005D59D9">
            <w:pPr>
              <w:spacing w:before="150" w:after="225"/>
              <w:rPr>
                <w:rFonts w:ascii="Verdana" w:hAnsi="Verdana" w:cs="Tahoma"/>
                <w:color w:val="000000"/>
                <w:highlight w:val="green"/>
              </w:rPr>
            </w:pPr>
            <w:r>
              <w:rPr>
                <w:rFonts w:cs="Arial"/>
              </w:rPr>
              <w:t>0,5 bodů</w:t>
            </w:r>
          </w:p>
        </w:tc>
        <w:tc>
          <w:tcPr>
            <w:tcW w:w="1293" w:type="pct"/>
          </w:tcPr>
          <w:p w14:paraId="6A591073" w14:textId="0E695974" w:rsidR="005D59D9" w:rsidRPr="00CF3722" w:rsidRDefault="005D59D9" w:rsidP="005D59D9">
            <w:pPr>
              <w:rPr>
                <w:rFonts w:ascii="Verdana" w:hAnsi="Verdana" w:cs="Arial"/>
                <w:highlight w:val="green"/>
              </w:rPr>
            </w:pPr>
            <w:r>
              <w:rPr>
                <w:rFonts w:cs="Arial"/>
              </w:rPr>
              <w:t>0,5 bodů</w:t>
            </w:r>
          </w:p>
        </w:tc>
      </w:tr>
      <w:tr w:rsidR="005D59D9" w:rsidRPr="00B408F7" w14:paraId="2C71E152" w14:textId="77777777" w:rsidTr="002A7C00">
        <w:trPr>
          <w:trHeight w:val="690"/>
        </w:trPr>
        <w:tc>
          <w:tcPr>
            <w:tcW w:w="2499" w:type="pct"/>
            <w:shd w:val="clear" w:color="auto" w:fill="auto"/>
          </w:tcPr>
          <w:p w14:paraId="588DAFD9" w14:textId="7A997421" w:rsidR="005D59D9" w:rsidRPr="00CF3722" w:rsidRDefault="005D59D9" w:rsidP="005D59D9">
            <w:pPr>
              <w:rPr>
                <w:rFonts w:ascii="Verdana" w:hAnsi="Verdana" w:cs="Arial"/>
                <w:b/>
              </w:rPr>
            </w:pPr>
            <w:r>
              <w:rPr>
                <w:rFonts w:cs="Arial"/>
              </w:rPr>
              <w:t>2 roky praxe navíc = tzn. celých 24 měsíců</w:t>
            </w:r>
          </w:p>
        </w:tc>
        <w:tc>
          <w:tcPr>
            <w:tcW w:w="1208" w:type="pct"/>
            <w:shd w:val="clear" w:color="auto" w:fill="auto"/>
          </w:tcPr>
          <w:p w14:paraId="4E9FFDBC" w14:textId="6C0910A5" w:rsidR="005D59D9" w:rsidRPr="00CF3722" w:rsidRDefault="005D59D9" w:rsidP="005D59D9">
            <w:pPr>
              <w:spacing w:before="150" w:after="225"/>
              <w:rPr>
                <w:rFonts w:ascii="Verdana" w:hAnsi="Verdana"/>
                <w:bCs/>
              </w:rPr>
            </w:pPr>
            <w:r>
              <w:rPr>
                <w:rFonts w:cs="Arial"/>
              </w:rPr>
              <w:t>1 bod</w:t>
            </w:r>
          </w:p>
        </w:tc>
        <w:tc>
          <w:tcPr>
            <w:tcW w:w="1293" w:type="pct"/>
          </w:tcPr>
          <w:p w14:paraId="6AD5F055" w14:textId="32D0711E" w:rsidR="005D59D9" w:rsidRPr="00CF3722" w:rsidRDefault="005D59D9" w:rsidP="005D59D9">
            <w:pPr>
              <w:rPr>
                <w:rFonts w:ascii="Verdana" w:hAnsi="Verdana"/>
                <w:bCs/>
              </w:rPr>
            </w:pPr>
            <w:r>
              <w:rPr>
                <w:rFonts w:cs="Arial"/>
              </w:rPr>
              <w:t>1 bod</w:t>
            </w:r>
          </w:p>
        </w:tc>
      </w:tr>
      <w:tr w:rsidR="005D59D9" w:rsidRPr="00B408F7" w14:paraId="0C9B64AB" w14:textId="77777777" w:rsidTr="002A7C00">
        <w:trPr>
          <w:trHeight w:val="690"/>
        </w:trPr>
        <w:tc>
          <w:tcPr>
            <w:tcW w:w="2499" w:type="pct"/>
            <w:shd w:val="clear" w:color="auto" w:fill="auto"/>
          </w:tcPr>
          <w:p w14:paraId="62D499B0" w14:textId="01906A63" w:rsidR="005D59D9" w:rsidRPr="00CF3722" w:rsidRDefault="005D59D9" w:rsidP="005D59D9">
            <w:pPr>
              <w:rPr>
                <w:rFonts w:ascii="Verdana" w:hAnsi="Verdana" w:cs="Arial"/>
                <w:b/>
              </w:rPr>
            </w:pPr>
            <w:r>
              <w:rPr>
                <w:rFonts w:cs="Arial"/>
              </w:rPr>
              <w:t>3 roky praxe navíc = tzn. celých 36 měsíců</w:t>
            </w:r>
          </w:p>
        </w:tc>
        <w:tc>
          <w:tcPr>
            <w:tcW w:w="1208" w:type="pct"/>
            <w:shd w:val="clear" w:color="auto" w:fill="auto"/>
          </w:tcPr>
          <w:p w14:paraId="1118E5B5" w14:textId="1C4E0D51" w:rsidR="005D59D9" w:rsidRPr="00CF3722" w:rsidRDefault="005D59D9" w:rsidP="005D59D9">
            <w:pPr>
              <w:spacing w:before="150" w:after="225"/>
              <w:rPr>
                <w:rFonts w:ascii="Verdana" w:hAnsi="Verdana"/>
                <w:bCs/>
              </w:rPr>
            </w:pPr>
            <w:r>
              <w:rPr>
                <w:rFonts w:cs="Arial"/>
              </w:rPr>
              <w:t>1,5 bodů</w:t>
            </w:r>
          </w:p>
        </w:tc>
        <w:tc>
          <w:tcPr>
            <w:tcW w:w="1293" w:type="pct"/>
          </w:tcPr>
          <w:p w14:paraId="03311265" w14:textId="79619C7D" w:rsidR="005D59D9" w:rsidRPr="00CF3722" w:rsidRDefault="005D59D9" w:rsidP="005D59D9">
            <w:pPr>
              <w:rPr>
                <w:rFonts w:ascii="Verdana" w:hAnsi="Verdana"/>
                <w:bCs/>
              </w:rPr>
            </w:pPr>
            <w:r>
              <w:rPr>
                <w:rFonts w:cs="Arial"/>
              </w:rPr>
              <w:t>1,5 bodů</w:t>
            </w:r>
          </w:p>
        </w:tc>
      </w:tr>
      <w:tr w:rsidR="005D59D9" w:rsidRPr="00B408F7" w14:paraId="69852967" w14:textId="77777777" w:rsidTr="002A7C00">
        <w:trPr>
          <w:trHeight w:val="690"/>
        </w:trPr>
        <w:tc>
          <w:tcPr>
            <w:tcW w:w="2499" w:type="pct"/>
            <w:shd w:val="clear" w:color="auto" w:fill="auto"/>
          </w:tcPr>
          <w:p w14:paraId="4147773D" w14:textId="30BD585E" w:rsidR="005D59D9" w:rsidRPr="00CF3722" w:rsidRDefault="005D59D9" w:rsidP="005D59D9">
            <w:pPr>
              <w:rPr>
                <w:rFonts w:ascii="Verdana" w:hAnsi="Verdana" w:cs="Arial"/>
                <w:b/>
              </w:rPr>
            </w:pPr>
            <w:r>
              <w:rPr>
                <w:rFonts w:cs="Arial"/>
              </w:rPr>
              <w:t>4 roky praxe navíc = tzn. celých 48 měsíců</w:t>
            </w:r>
          </w:p>
        </w:tc>
        <w:tc>
          <w:tcPr>
            <w:tcW w:w="1208" w:type="pct"/>
            <w:shd w:val="clear" w:color="auto" w:fill="auto"/>
          </w:tcPr>
          <w:p w14:paraId="6DB62D3C" w14:textId="6AF3CE0F" w:rsidR="005D59D9" w:rsidRPr="00CF3722" w:rsidRDefault="005D59D9" w:rsidP="005D59D9">
            <w:pPr>
              <w:spacing w:before="150" w:after="225"/>
              <w:rPr>
                <w:rFonts w:ascii="Verdana" w:hAnsi="Verdana"/>
                <w:bCs/>
              </w:rPr>
            </w:pPr>
            <w:r>
              <w:rPr>
                <w:rFonts w:cs="Arial"/>
              </w:rPr>
              <w:t>2 body</w:t>
            </w:r>
          </w:p>
        </w:tc>
        <w:tc>
          <w:tcPr>
            <w:tcW w:w="1293" w:type="pct"/>
          </w:tcPr>
          <w:p w14:paraId="00F24672" w14:textId="26351355" w:rsidR="005D59D9" w:rsidRPr="00CF3722" w:rsidRDefault="005D59D9" w:rsidP="005D59D9">
            <w:pPr>
              <w:rPr>
                <w:rFonts w:ascii="Verdana" w:hAnsi="Verdana"/>
                <w:bCs/>
              </w:rPr>
            </w:pPr>
            <w:r>
              <w:rPr>
                <w:rFonts w:cs="Arial"/>
              </w:rPr>
              <w:t>2 body</w:t>
            </w:r>
          </w:p>
        </w:tc>
      </w:tr>
      <w:tr w:rsidR="005D59D9" w:rsidRPr="00B408F7" w14:paraId="47A1E2CD" w14:textId="77777777" w:rsidTr="002A7C00">
        <w:trPr>
          <w:trHeight w:val="690"/>
        </w:trPr>
        <w:tc>
          <w:tcPr>
            <w:tcW w:w="2499" w:type="pct"/>
            <w:shd w:val="clear" w:color="auto" w:fill="auto"/>
          </w:tcPr>
          <w:p w14:paraId="7A0B1A06" w14:textId="5D335D59" w:rsidR="005D59D9" w:rsidRPr="00CF3722" w:rsidRDefault="005D59D9" w:rsidP="005D59D9">
            <w:pPr>
              <w:rPr>
                <w:rFonts w:ascii="Verdana" w:hAnsi="Verdana" w:cs="Arial"/>
                <w:b/>
              </w:rPr>
            </w:pPr>
            <w:r>
              <w:rPr>
                <w:rFonts w:cs="Arial"/>
              </w:rPr>
              <w:t>5 let praxe navíc = tzn. celých 60 měsíců</w:t>
            </w:r>
          </w:p>
        </w:tc>
        <w:tc>
          <w:tcPr>
            <w:tcW w:w="1208" w:type="pct"/>
            <w:shd w:val="clear" w:color="auto" w:fill="auto"/>
          </w:tcPr>
          <w:p w14:paraId="16F26280" w14:textId="16910563" w:rsidR="005D59D9" w:rsidRPr="00CF3722" w:rsidRDefault="005D59D9" w:rsidP="005D59D9">
            <w:pPr>
              <w:spacing w:before="150" w:after="225"/>
              <w:rPr>
                <w:rFonts w:ascii="Verdana" w:hAnsi="Verdana"/>
                <w:bCs/>
              </w:rPr>
            </w:pPr>
            <w:r>
              <w:rPr>
                <w:rFonts w:cs="Arial"/>
              </w:rPr>
              <w:t>2,5 bodů</w:t>
            </w:r>
          </w:p>
        </w:tc>
        <w:tc>
          <w:tcPr>
            <w:tcW w:w="1293" w:type="pct"/>
          </w:tcPr>
          <w:p w14:paraId="6BB987F6" w14:textId="54886993" w:rsidR="005D59D9" w:rsidRPr="00CF3722" w:rsidRDefault="005D59D9" w:rsidP="005D59D9">
            <w:pPr>
              <w:rPr>
                <w:rFonts w:ascii="Verdana" w:hAnsi="Verdana"/>
                <w:bCs/>
              </w:rPr>
            </w:pPr>
            <w:r>
              <w:rPr>
                <w:rFonts w:cs="Arial"/>
              </w:rPr>
              <w:t>2,5 bodů</w:t>
            </w:r>
          </w:p>
        </w:tc>
      </w:tr>
      <w:tr w:rsidR="005D59D9" w:rsidRPr="00B408F7" w14:paraId="5B043CB4" w14:textId="77777777" w:rsidTr="002A7C00">
        <w:trPr>
          <w:trHeight w:val="690"/>
        </w:trPr>
        <w:tc>
          <w:tcPr>
            <w:tcW w:w="2499" w:type="pct"/>
            <w:shd w:val="clear" w:color="auto" w:fill="auto"/>
          </w:tcPr>
          <w:p w14:paraId="25FB09E5" w14:textId="35D348DB" w:rsidR="005D59D9" w:rsidRDefault="005D59D9" w:rsidP="005D59D9">
            <w:pPr>
              <w:rPr>
                <w:rFonts w:cs="Arial"/>
              </w:rPr>
            </w:pPr>
            <w:r>
              <w:rPr>
                <w:rFonts w:cs="Arial"/>
              </w:rPr>
              <w:t>6 let praxe navíc = tzn. celých 72 měsíců</w:t>
            </w:r>
          </w:p>
        </w:tc>
        <w:tc>
          <w:tcPr>
            <w:tcW w:w="1208" w:type="pct"/>
            <w:shd w:val="clear" w:color="auto" w:fill="auto"/>
          </w:tcPr>
          <w:p w14:paraId="2AB7538F" w14:textId="059EBCFF" w:rsidR="005D59D9" w:rsidRDefault="005D59D9" w:rsidP="005D59D9">
            <w:pPr>
              <w:spacing w:before="150" w:after="225"/>
              <w:rPr>
                <w:rFonts w:cs="Arial"/>
              </w:rPr>
            </w:pPr>
            <w:r>
              <w:rPr>
                <w:rFonts w:cs="Arial"/>
              </w:rPr>
              <w:t>3 body</w:t>
            </w:r>
          </w:p>
        </w:tc>
        <w:tc>
          <w:tcPr>
            <w:tcW w:w="1293" w:type="pct"/>
          </w:tcPr>
          <w:p w14:paraId="560D65B9" w14:textId="35C54865" w:rsidR="005D59D9" w:rsidRDefault="005D59D9" w:rsidP="005D59D9">
            <w:pPr>
              <w:rPr>
                <w:rFonts w:cs="Arial"/>
              </w:rPr>
            </w:pPr>
            <w:r>
              <w:rPr>
                <w:rFonts w:cs="Arial"/>
              </w:rPr>
              <w:t>3 body</w:t>
            </w:r>
          </w:p>
        </w:tc>
      </w:tr>
      <w:tr w:rsidR="005D59D9" w:rsidRPr="00B408F7" w14:paraId="23B26CE6" w14:textId="77777777" w:rsidTr="002A7C00">
        <w:trPr>
          <w:trHeight w:val="690"/>
        </w:trPr>
        <w:tc>
          <w:tcPr>
            <w:tcW w:w="2499" w:type="pct"/>
            <w:shd w:val="clear" w:color="auto" w:fill="auto"/>
          </w:tcPr>
          <w:p w14:paraId="2FDD14C2" w14:textId="6C7728A6" w:rsidR="005D59D9" w:rsidRDefault="005D59D9" w:rsidP="005D59D9">
            <w:pPr>
              <w:rPr>
                <w:rFonts w:cs="Arial"/>
              </w:rPr>
            </w:pPr>
            <w:r>
              <w:rPr>
                <w:rFonts w:cs="Arial"/>
              </w:rPr>
              <w:lastRenderedPageBreak/>
              <w:t>7 let praxe navíc = tzn. celých 84 měsíců</w:t>
            </w:r>
          </w:p>
        </w:tc>
        <w:tc>
          <w:tcPr>
            <w:tcW w:w="1208" w:type="pct"/>
            <w:shd w:val="clear" w:color="auto" w:fill="auto"/>
          </w:tcPr>
          <w:p w14:paraId="4F72199D" w14:textId="325F5FF7" w:rsidR="005D59D9" w:rsidRDefault="005D59D9" w:rsidP="005D59D9">
            <w:pPr>
              <w:spacing w:before="150" w:after="225"/>
              <w:rPr>
                <w:rFonts w:cs="Arial"/>
              </w:rPr>
            </w:pPr>
            <w:r>
              <w:rPr>
                <w:rFonts w:cs="Arial"/>
              </w:rPr>
              <w:t>3,5 bodů</w:t>
            </w:r>
          </w:p>
        </w:tc>
        <w:tc>
          <w:tcPr>
            <w:tcW w:w="1293" w:type="pct"/>
          </w:tcPr>
          <w:p w14:paraId="674D8349" w14:textId="0FF163B8" w:rsidR="005D59D9" w:rsidRDefault="005D59D9" w:rsidP="005D59D9">
            <w:pPr>
              <w:rPr>
                <w:rFonts w:cs="Arial"/>
              </w:rPr>
            </w:pPr>
            <w:r>
              <w:rPr>
                <w:rFonts w:cs="Arial"/>
              </w:rPr>
              <w:t>3,5 bodů</w:t>
            </w:r>
          </w:p>
        </w:tc>
      </w:tr>
      <w:tr w:rsidR="005D59D9" w:rsidRPr="00B408F7" w14:paraId="0B1469C2" w14:textId="77777777" w:rsidTr="002A7C00">
        <w:trPr>
          <w:trHeight w:val="690"/>
        </w:trPr>
        <w:tc>
          <w:tcPr>
            <w:tcW w:w="2499" w:type="pct"/>
            <w:shd w:val="clear" w:color="auto" w:fill="auto"/>
          </w:tcPr>
          <w:p w14:paraId="5DC057A7" w14:textId="3A8B4D48" w:rsidR="005D59D9" w:rsidRDefault="005D59D9" w:rsidP="005D59D9">
            <w:pPr>
              <w:rPr>
                <w:rFonts w:cs="Arial"/>
              </w:rPr>
            </w:pPr>
            <w:r>
              <w:rPr>
                <w:rFonts w:cs="Arial"/>
              </w:rPr>
              <w:t>8 let praxe navíc = tzn. celých 96 měsíců</w:t>
            </w:r>
          </w:p>
        </w:tc>
        <w:tc>
          <w:tcPr>
            <w:tcW w:w="1208" w:type="pct"/>
            <w:shd w:val="clear" w:color="auto" w:fill="auto"/>
          </w:tcPr>
          <w:p w14:paraId="36EF944F" w14:textId="0D2088EB" w:rsidR="005D59D9" w:rsidRDefault="005D59D9" w:rsidP="005D59D9">
            <w:pPr>
              <w:spacing w:before="150" w:after="225"/>
              <w:rPr>
                <w:rFonts w:cs="Arial"/>
              </w:rPr>
            </w:pPr>
            <w:r>
              <w:rPr>
                <w:rFonts w:cs="Arial"/>
              </w:rPr>
              <w:t>4 body</w:t>
            </w:r>
          </w:p>
        </w:tc>
        <w:tc>
          <w:tcPr>
            <w:tcW w:w="1293" w:type="pct"/>
          </w:tcPr>
          <w:p w14:paraId="20197118" w14:textId="343156F8" w:rsidR="005D59D9" w:rsidRDefault="005D59D9" w:rsidP="005D59D9">
            <w:pPr>
              <w:rPr>
                <w:rFonts w:cs="Arial"/>
              </w:rPr>
            </w:pPr>
            <w:r>
              <w:rPr>
                <w:rFonts w:cs="Arial"/>
              </w:rPr>
              <w:t>4 body</w:t>
            </w:r>
          </w:p>
        </w:tc>
      </w:tr>
      <w:tr w:rsidR="005D59D9" w:rsidRPr="00B408F7" w14:paraId="74A4EAD0" w14:textId="77777777" w:rsidTr="002A7C00">
        <w:trPr>
          <w:trHeight w:val="690"/>
        </w:trPr>
        <w:tc>
          <w:tcPr>
            <w:tcW w:w="2499" w:type="pct"/>
            <w:shd w:val="clear" w:color="auto" w:fill="auto"/>
          </w:tcPr>
          <w:p w14:paraId="60E4322D" w14:textId="63E23964" w:rsidR="005D59D9" w:rsidRDefault="005D59D9" w:rsidP="005D59D9">
            <w:pPr>
              <w:rPr>
                <w:rFonts w:cs="Arial"/>
              </w:rPr>
            </w:pPr>
            <w:r>
              <w:rPr>
                <w:rFonts w:cs="Arial"/>
              </w:rPr>
              <w:t>9 let praxe navíc = tzn. celých 108 měsíců</w:t>
            </w:r>
          </w:p>
        </w:tc>
        <w:tc>
          <w:tcPr>
            <w:tcW w:w="1208" w:type="pct"/>
            <w:shd w:val="clear" w:color="auto" w:fill="auto"/>
          </w:tcPr>
          <w:p w14:paraId="2D65CF27" w14:textId="78C08E3C" w:rsidR="005D59D9" w:rsidRDefault="005D59D9" w:rsidP="005D59D9">
            <w:pPr>
              <w:spacing w:before="150" w:after="225"/>
              <w:rPr>
                <w:rFonts w:cs="Arial"/>
              </w:rPr>
            </w:pPr>
            <w:r>
              <w:rPr>
                <w:rFonts w:cs="Arial"/>
              </w:rPr>
              <w:t>4,5 bodů</w:t>
            </w:r>
          </w:p>
        </w:tc>
        <w:tc>
          <w:tcPr>
            <w:tcW w:w="1293" w:type="pct"/>
          </w:tcPr>
          <w:p w14:paraId="35C8D520" w14:textId="0E1D9CFE" w:rsidR="005D59D9" w:rsidRDefault="005D59D9" w:rsidP="005D59D9">
            <w:pPr>
              <w:rPr>
                <w:rFonts w:cs="Arial"/>
              </w:rPr>
            </w:pPr>
            <w:r>
              <w:rPr>
                <w:rFonts w:cs="Arial"/>
              </w:rPr>
              <w:t>4,5 bodů</w:t>
            </w:r>
          </w:p>
        </w:tc>
      </w:tr>
      <w:tr w:rsidR="005D59D9" w:rsidRPr="00B408F7" w14:paraId="252F74CA" w14:textId="77777777" w:rsidTr="002A7C00">
        <w:trPr>
          <w:trHeight w:val="690"/>
        </w:trPr>
        <w:tc>
          <w:tcPr>
            <w:tcW w:w="2499" w:type="pct"/>
            <w:shd w:val="clear" w:color="auto" w:fill="auto"/>
          </w:tcPr>
          <w:p w14:paraId="63AA4DDA" w14:textId="211C863B" w:rsidR="005D59D9" w:rsidRDefault="005D59D9" w:rsidP="005D59D9">
            <w:pPr>
              <w:rPr>
                <w:rFonts w:cs="Arial"/>
              </w:rPr>
            </w:pPr>
            <w:r>
              <w:rPr>
                <w:rFonts w:cs="Arial"/>
              </w:rPr>
              <w:t>10 a více let praxe navíc = tzn. celých 120 měsíců a více</w:t>
            </w:r>
          </w:p>
        </w:tc>
        <w:tc>
          <w:tcPr>
            <w:tcW w:w="1208" w:type="pct"/>
            <w:shd w:val="clear" w:color="auto" w:fill="auto"/>
          </w:tcPr>
          <w:p w14:paraId="1779A1C7" w14:textId="5E56439F" w:rsidR="005D59D9" w:rsidRDefault="005D59D9" w:rsidP="005D59D9">
            <w:pPr>
              <w:spacing w:before="150" w:after="225"/>
              <w:rPr>
                <w:rFonts w:cs="Arial"/>
              </w:rPr>
            </w:pPr>
            <w:r>
              <w:rPr>
                <w:rFonts w:cs="Arial"/>
              </w:rPr>
              <w:t>5 bodů</w:t>
            </w:r>
          </w:p>
        </w:tc>
        <w:tc>
          <w:tcPr>
            <w:tcW w:w="1293" w:type="pct"/>
          </w:tcPr>
          <w:p w14:paraId="30401341" w14:textId="2E6D21D3" w:rsidR="005D59D9" w:rsidRDefault="005D59D9" w:rsidP="005D59D9">
            <w:pPr>
              <w:rPr>
                <w:rFonts w:cs="Arial"/>
              </w:rPr>
            </w:pPr>
            <w:r>
              <w:rPr>
                <w:rFonts w:cs="Arial"/>
              </w:rPr>
              <w:t>5 bodů</w:t>
            </w:r>
          </w:p>
        </w:tc>
      </w:tr>
    </w:tbl>
    <w:p w14:paraId="5E242422" w14:textId="0D791514" w:rsidR="006815D0" w:rsidRDefault="006815D0" w:rsidP="00941491">
      <w:pPr>
        <w:pStyle w:val="Text1-1"/>
        <w:numPr>
          <w:ilvl w:val="0"/>
          <w:numId w:val="0"/>
        </w:numPr>
        <w:ind w:left="737"/>
        <w:rPr>
          <w:color w:val="FF0000"/>
        </w:rPr>
      </w:pPr>
    </w:p>
    <w:p w14:paraId="7EB82F1F" w14:textId="620D5863" w:rsidR="005D59D9" w:rsidRDefault="005D59D9" w:rsidP="00FB3AFB">
      <w:pPr>
        <w:pStyle w:val="Odstavecseseznamem"/>
        <w:keepNext/>
        <w:keepLines/>
        <w:suppressAutoHyphens/>
        <w:ind w:left="1134"/>
        <w:jc w:val="both"/>
        <w:rPr>
          <w:rFonts w:cs="Arial"/>
        </w:rPr>
      </w:pPr>
      <w:r w:rsidRPr="00361ACD">
        <w:rPr>
          <w:rFonts w:eastAsia="Times New Roman" w:cs="Times New Roman"/>
          <w:bCs/>
          <w:szCs w:val="23"/>
          <w:u w:color="394A58"/>
          <w:lang w:eastAsia="cs-CZ"/>
        </w:rPr>
        <w:t xml:space="preserve">Zadavatel určí délku praxe vedoucího pracovníka tak, že z vyplněné </w:t>
      </w:r>
      <w:r w:rsidR="00C74FB7">
        <w:rPr>
          <w:rFonts w:eastAsia="Times New Roman" w:cs="Times New Roman"/>
          <w:bCs/>
          <w:szCs w:val="23"/>
          <w:u w:color="394A58"/>
          <w:lang w:eastAsia="cs-CZ"/>
        </w:rPr>
        <w:t>tabulky Vzor profesního životopisu – počet let praxe, která je přílohou Přílohy č. 6 těchto pokynů – Vzor profesního životopisu</w:t>
      </w:r>
      <w:r w:rsidRPr="00361ACD">
        <w:rPr>
          <w:rFonts w:eastAsia="Times New Roman" w:cs="Times New Roman"/>
          <w:bCs/>
          <w:szCs w:val="23"/>
          <w:u w:color="394A58"/>
          <w:lang w:eastAsia="cs-CZ"/>
        </w:rPr>
        <w:t xml:space="preserve"> získá uvedený počet dnů praxe, tu převede na</w:t>
      </w:r>
      <w:r>
        <w:rPr>
          <w:rFonts w:eastAsia="Times New Roman" w:cs="Times New Roman"/>
          <w:bCs/>
          <w:szCs w:val="23"/>
          <w:u w:color="394A58"/>
          <w:lang w:eastAsia="cs-CZ"/>
        </w:rPr>
        <w:t xml:space="preserve"> měsíce, přičemž má se za to, že jeden měsíc v roce má </w:t>
      </w:r>
      <w:r w:rsidRPr="00813F7D">
        <w:rPr>
          <w:rFonts w:eastAsia="Times New Roman" w:cs="Times New Roman"/>
          <w:bCs/>
          <w:szCs w:val="23"/>
          <w:u w:color="394A58"/>
          <w:lang w:eastAsia="cs-CZ"/>
        </w:rPr>
        <w:t>30,41666667</w:t>
      </w:r>
      <w:r>
        <w:rPr>
          <w:rFonts w:eastAsia="Times New Roman" w:cs="Times New Roman"/>
          <w:bCs/>
          <w:szCs w:val="23"/>
          <w:u w:color="394A58"/>
          <w:lang w:eastAsia="cs-CZ"/>
        </w:rPr>
        <w:t xml:space="preserve"> dne, v případě přestupného roku 30,5 dne. Na základě uvedeného bude určen celkový počet měsíců praxe a následně každých dvanáct měsíců praxe představuje 1 rok praxe, který je relevantní jednotkou pro účely hodnocení. Do dnů praxe se započítává pouze ta praxe, která odpovídá požadavkům zadavatele, a tato skutečnost je uvedena v nabídce. Zadavatel v zájmu zvýšení transparentnosti a zájmu správného podání nabídek vytvořil ilustrativní vzor, jak správně pracovat </w:t>
      </w:r>
      <w:r w:rsidRPr="00361ACD">
        <w:rPr>
          <w:rFonts w:eastAsia="Times New Roman" w:cs="Times New Roman"/>
          <w:bCs/>
          <w:szCs w:val="23"/>
          <w:u w:color="394A58"/>
          <w:lang w:eastAsia="cs-CZ"/>
        </w:rPr>
        <w:t>s</w:t>
      </w:r>
      <w:r w:rsidR="00C74FB7" w:rsidRPr="00C74FB7">
        <w:t xml:space="preserve"> </w:t>
      </w:r>
      <w:r w:rsidR="00C74FB7" w:rsidRPr="00B159DB">
        <w:rPr>
          <w:rFonts w:eastAsia="Times New Roman" w:cs="Times New Roman"/>
          <w:bCs/>
          <w:szCs w:val="23"/>
          <w:u w:color="394A58"/>
          <w:lang w:eastAsia="cs-CZ"/>
        </w:rPr>
        <w:t>tabulkou Vzor profesního životopisu – počet let praxe</w:t>
      </w:r>
      <w:r w:rsidRPr="00B159DB">
        <w:rPr>
          <w:rFonts w:eastAsia="Times New Roman" w:cs="Times New Roman"/>
          <w:bCs/>
          <w:szCs w:val="23"/>
          <w:u w:color="394A58"/>
          <w:lang w:eastAsia="cs-CZ"/>
        </w:rPr>
        <w:t xml:space="preserve">. Tento vzor je přílohou č. </w:t>
      </w:r>
      <w:r w:rsidR="00C74FB7" w:rsidRPr="00B159DB">
        <w:rPr>
          <w:rFonts w:eastAsia="Times New Roman" w:cs="Times New Roman"/>
          <w:bCs/>
          <w:szCs w:val="23"/>
          <w:u w:color="394A58"/>
          <w:lang w:eastAsia="cs-CZ"/>
        </w:rPr>
        <w:t>9 Pokynů</w:t>
      </w:r>
      <w:r w:rsidRPr="00B159DB">
        <w:rPr>
          <w:rFonts w:eastAsia="Times New Roman" w:cs="Times New Roman"/>
          <w:bCs/>
          <w:szCs w:val="23"/>
          <w:u w:color="394A58"/>
          <w:lang w:eastAsia="cs-CZ"/>
        </w:rPr>
        <w:t xml:space="preserve"> – Ilustrativní vzor životopisu </w:t>
      </w:r>
      <w:r w:rsidR="00BF75A7">
        <w:rPr>
          <w:rFonts w:eastAsia="Times New Roman" w:cs="Times New Roman"/>
          <w:bCs/>
          <w:szCs w:val="23"/>
          <w:u w:color="394A58"/>
          <w:lang w:eastAsia="cs-CZ"/>
        </w:rPr>
        <w:t>-</w:t>
      </w:r>
      <w:r w:rsidRPr="00B159DB">
        <w:rPr>
          <w:rFonts w:eastAsia="Times New Roman" w:cs="Times New Roman"/>
          <w:bCs/>
          <w:szCs w:val="23"/>
          <w:u w:color="394A58"/>
          <w:lang w:eastAsia="cs-CZ"/>
        </w:rPr>
        <w:t xml:space="preserve"> výpočet </w:t>
      </w:r>
      <w:r w:rsidR="00BF75A7">
        <w:rPr>
          <w:rFonts w:eastAsia="Times New Roman" w:cs="Times New Roman"/>
          <w:bCs/>
          <w:szCs w:val="23"/>
          <w:u w:color="394A58"/>
          <w:lang w:eastAsia="cs-CZ"/>
        </w:rPr>
        <w:t>let praxe</w:t>
      </w:r>
      <w:r w:rsidRPr="00B159DB">
        <w:rPr>
          <w:rFonts w:eastAsia="Times New Roman" w:cs="Times New Roman"/>
          <w:bCs/>
          <w:szCs w:val="23"/>
          <w:u w:color="394A58"/>
          <w:lang w:eastAsia="cs-CZ"/>
        </w:rPr>
        <w:t>. Zadavatel upozorňuje účastníky, že nemůže pro účely hodnocení brát v potaz údaje, které budou nečitelné, nesrozu</w:t>
      </w:r>
      <w:r>
        <w:rPr>
          <w:rFonts w:eastAsia="Times New Roman" w:cs="Times New Roman"/>
          <w:bCs/>
          <w:szCs w:val="23"/>
          <w:u w:color="394A58"/>
          <w:lang w:eastAsia="cs-CZ"/>
        </w:rPr>
        <w:t>mitelné či zmatečné či budou nabízet dvojí výklad, ledaže by ve vzoru demonstroval, jak takovou situaci bude řešit. Nabádá tak účastníky ke zvýšené pozornosti při vyplňování těchto údajů a uvědomění si, že případné chybné vyplnění, jde k tíži účastníka. Zadavatel dále opětovně zdůrazňuje, že veškeré údaje, které účastník uvede, musí být pravdivé. Pokud účastník uvede v životopise u délky praxe vedoucích pracovníků na více</w:t>
      </w:r>
      <w:r w:rsidRPr="00F943D1">
        <w:rPr>
          <w:rFonts w:eastAsia="Times New Roman" w:cs="Times New Roman"/>
          <w:bCs/>
          <w:szCs w:val="23"/>
          <w:u w:color="394A58"/>
          <w:lang w:eastAsia="cs-CZ"/>
        </w:rPr>
        <w:t xml:space="preserve"> různých místech rozporné údaje (zejména </w:t>
      </w:r>
      <w:r>
        <w:rPr>
          <w:rFonts w:eastAsia="Times New Roman" w:cs="Times New Roman"/>
          <w:bCs/>
          <w:szCs w:val="23"/>
          <w:u w:color="394A58"/>
          <w:lang w:eastAsia="cs-CZ"/>
        </w:rPr>
        <w:t>o délce vykonávané požadované praxe v rámci jedné nebo více pracovních zkušeností (projektů, zakázek)</w:t>
      </w:r>
      <w:r w:rsidRPr="00F943D1">
        <w:rPr>
          <w:rFonts w:eastAsia="Times New Roman" w:cs="Times New Roman"/>
          <w:bCs/>
          <w:szCs w:val="23"/>
          <w:u w:color="394A58"/>
          <w:lang w:eastAsia="cs-CZ"/>
        </w:rPr>
        <w:t xml:space="preserve">), pak </w:t>
      </w:r>
      <w:r>
        <w:rPr>
          <w:rFonts w:eastAsia="Times New Roman" w:cs="Times New Roman"/>
          <w:bCs/>
          <w:szCs w:val="23"/>
          <w:u w:color="394A58"/>
          <w:lang w:eastAsia="cs-CZ"/>
        </w:rPr>
        <w:t xml:space="preserve">Zadavatel započítá do délky takové praxe pouze takové období, v jakém se rozporné údaje shodují, a v případě, že se v žádném období neshodují, nebude tato praxe Zadavatelem vůbec započítána. </w:t>
      </w:r>
    </w:p>
    <w:p w14:paraId="73201537" w14:textId="44D76A3D" w:rsidR="006815D0" w:rsidRPr="00FB3AFB" w:rsidRDefault="005D59D9" w:rsidP="00941491">
      <w:pPr>
        <w:pStyle w:val="Text1-1"/>
        <w:numPr>
          <w:ilvl w:val="0"/>
          <w:numId w:val="0"/>
        </w:numPr>
        <w:ind w:left="737"/>
      </w:pPr>
      <w:r w:rsidRPr="00FB3AFB">
        <w:t>Maximální počet bodů, které je možno získat v rámci hodnotícího kritéria b) pro vedoucího pracovníka pro 1. pracovní tým je 5 bodů, pro vedoucího pracovníka pro 2. pracovní tým je 5 bodů, celkem tedy maximálně 10 bodů.</w:t>
      </w:r>
    </w:p>
    <w:p w14:paraId="29E4DB24" w14:textId="3E04E6DC" w:rsidR="00B77110" w:rsidRPr="00FB3AFB" w:rsidRDefault="00B77110" w:rsidP="00B77110">
      <w:pPr>
        <w:pStyle w:val="Text1-1"/>
        <w:numPr>
          <w:ilvl w:val="0"/>
          <w:numId w:val="0"/>
        </w:numPr>
        <w:ind w:left="737"/>
      </w:pPr>
      <w:r w:rsidRPr="00FB3AFB">
        <w:t xml:space="preserve">Zadavatel si vyhrazuje v celém procesu hodnocení nabídek právo provádět taková ověřování věrohodnosti informací předložených v nabídce, která může zadavatel považovat za potřebná, včetně ověřování u třetích stran. </w:t>
      </w:r>
      <w:r w:rsidR="000B3B4C" w:rsidRPr="00FB3AFB">
        <w:t xml:space="preserve">Za tímto účelem požaduje zadavatel v </w:t>
      </w:r>
      <w:r w:rsidR="00FB3AFB" w:rsidRPr="00FB3AFB">
        <w:t>tabulce</w:t>
      </w:r>
      <w:r w:rsidR="000B3B4C" w:rsidRPr="00FB3AFB">
        <w:t xml:space="preserve"> </w:t>
      </w:r>
      <w:r w:rsidR="00FB3AFB" w:rsidRPr="00FB3AFB">
        <w:t>Vzor profesního životopisu – počet let praxe, která je přílohou Přílohy č. 6 těchto Pokynů</w:t>
      </w:r>
      <w:r w:rsidR="000B3B4C" w:rsidRPr="00FB3AFB">
        <w:t xml:space="preserve"> uvést informace a spojení na kontaktní osobu objednatele, pro něhož byla zakázka realizována.</w:t>
      </w:r>
      <w:r w:rsidR="000B3B4C" w:rsidRPr="00FB3AFB" w:rsidDel="001D1D78">
        <w:t xml:space="preserve"> </w:t>
      </w:r>
      <w:r w:rsidR="000B3B4C" w:rsidRPr="00FB3AFB">
        <w:t>Pokud zadavatel zjistí, že dodavatel  předložil v nabídce za účelem hodnocení údaje či informace, které neodpovídají skutečnosti, nebude nabídka dodavatele ve vztahu k takové konkrétní informaci či údaji v rámci hodnotícího kritéria hodnocena (resp. dostane 0 bodů).</w:t>
      </w:r>
    </w:p>
    <w:p w14:paraId="4BB7B1E5"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61307269" w14:textId="07290AFC" w:rsidR="00B77110" w:rsidRDefault="00B77110" w:rsidP="00B77110">
      <w:pPr>
        <w:pStyle w:val="Text1-1"/>
        <w:numPr>
          <w:ilvl w:val="0"/>
          <w:numId w:val="0"/>
        </w:numPr>
        <w:ind w:left="737"/>
      </w:pPr>
      <w:r>
        <w:t>Přidělování bodů v rámci dílčího hodnotícího kritéria</w:t>
      </w:r>
      <w:r w:rsidR="00FB3AFB">
        <w:t xml:space="preserve"> </w:t>
      </w:r>
      <w:r w:rsidR="00FB3AFB" w:rsidRPr="00FB3AFB">
        <w:t xml:space="preserve">Kvalita – počet let praxe vedoucího pracovníka </w:t>
      </w:r>
      <w:r>
        <w:t xml:space="preserve">dodavatele bude probíhat tak, že zadavatel přidělí body dle výše uvedené tabulky. Počet bodů bude dán součtem bodů </w:t>
      </w:r>
      <w:r w:rsidR="007B0F80" w:rsidRPr="007B0F80">
        <w:t>vedoucího pracovníka pro 1.</w:t>
      </w:r>
      <w:r w:rsidR="002C235C">
        <w:t xml:space="preserve"> </w:t>
      </w:r>
      <w:r w:rsidR="002A7C00">
        <w:t>pracovní</w:t>
      </w:r>
      <w:r w:rsidR="007B0F80" w:rsidRPr="007B0F80">
        <w:t xml:space="preserve"> tým </w:t>
      </w:r>
      <w:r w:rsidR="007B0F80">
        <w:t xml:space="preserve">a </w:t>
      </w:r>
      <w:r w:rsidR="007B0F80" w:rsidRPr="007B0F80">
        <w:t xml:space="preserve">vedoucího pracovníka pro </w:t>
      </w:r>
      <w:r w:rsidR="007B0F80">
        <w:t>2</w:t>
      </w:r>
      <w:r w:rsidR="007B0F80" w:rsidRPr="007B0F80">
        <w:t xml:space="preserve">. </w:t>
      </w:r>
      <w:r w:rsidR="002A7C00">
        <w:t>pracovní</w:t>
      </w:r>
      <w:r w:rsidR="007B0F80" w:rsidRPr="007B0F80">
        <w:t xml:space="preserve"> tým</w:t>
      </w:r>
      <w:r w:rsidR="007B0F80">
        <w:t>.</w:t>
      </w:r>
      <w:r>
        <w:t xml:space="preserv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w:t>
      </w:r>
      <w:r>
        <w:lastRenderedPageBreak/>
        <w:t>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1AA20648" w14:textId="3E72F1FD" w:rsidR="00B77110" w:rsidRDefault="00B77110" w:rsidP="00B77110">
      <w:pPr>
        <w:pStyle w:val="Text1-1"/>
        <w:numPr>
          <w:ilvl w:val="0"/>
          <w:numId w:val="0"/>
        </w:numPr>
        <w:spacing w:after="0"/>
        <w:ind w:left="737"/>
        <w:jc w:val="center"/>
      </w:pPr>
      <w:r>
        <w:t xml:space="preserve">bodové hodnocení hodnocené nabídky </w:t>
      </w:r>
    </w:p>
    <w:p w14:paraId="54D7AD5B" w14:textId="38318D80" w:rsidR="00B77110" w:rsidRDefault="00B77110" w:rsidP="00B77110">
      <w:pPr>
        <w:pStyle w:val="Text1-1"/>
        <w:numPr>
          <w:ilvl w:val="0"/>
          <w:numId w:val="0"/>
        </w:numPr>
        <w:ind w:left="737"/>
        <w:jc w:val="center"/>
      </w:pPr>
      <w:r>
        <w:t>__________________________________</w:t>
      </w:r>
      <w:r w:rsidR="00612D88" w:rsidRPr="00612D88">
        <w:t xml:space="preserve"> </w:t>
      </w:r>
      <w:r w:rsidR="00612D88">
        <w:t>x 100</w:t>
      </w:r>
    </w:p>
    <w:p w14:paraId="7122548C" w14:textId="77777777" w:rsidR="00B77110" w:rsidRDefault="00B77110" w:rsidP="00B77110">
      <w:pPr>
        <w:pStyle w:val="Text1-1"/>
        <w:numPr>
          <w:ilvl w:val="0"/>
          <w:numId w:val="0"/>
        </w:numPr>
        <w:ind w:left="737"/>
        <w:jc w:val="center"/>
      </w:pPr>
      <w:r>
        <w:t>bodové hodnocení nejlepší nabídky</w:t>
      </w:r>
    </w:p>
    <w:p w14:paraId="4D126C8E" w14:textId="170DC8E0" w:rsidR="00B77110" w:rsidRDefault="00B77110" w:rsidP="00B77110">
      <w:pPr>
        <w:pStyle w:val="Text1-1"/>
        <w:numPr>
          <w:ilvl w:val="0"/>
          <w:numId w:val="0"/>
        </w:numPr>
        <w:ind w:left="737"/>
      </w:pPr>
      <w:r>
        <w:t>Takto získaný počet bodů bude vynásoben koeficientem 0,</w:t>
      </w:r>
      <w:r w:rsidR="005D59D9">
        <w:t>10</w:t>
      </w:r>
      <w:r>
        <w:t xml:space="preserve"> (tj. váhou dílčího hodnotícího kritéria </w:t>
      </w:r>
      <w:r w:rsidR="005D59D9" w:rsidRPr="005D59D9">
        <w:t>Kvalita – počet let praxe vedoucího pracovníka</w:t>
      </w:r>
      <w:r>
        <w:t>) a následně matematicky zaokrouhlen na dvě desetinná místa.</w:t>
      </w:r>
    </w:p>
    <w:p w14:paraId="56DB5A6D" w14:textId="77777777" w:rsidR="00B77110" w:rsidRPr="00B77110" w:rsidRDefault="00B77110" w:rsidP="00B77110">
      <w:pPr>
        <w:pStyle w:val="Text1-1"/>
        <w:rPr>
          <w:b/>
        </w:rPr>
      </w:pPr>
      <w:r w:rsidRPr="00B77110">
        <w:rPr>
          <w:b/>
        </w:rPr>
        <w:t>Celkové hodnocení</w:t>
      </w:r>
    </w:p>
    <w:p w14:paraId="3828F571" w14:textId="41B86B56"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D7BDB">
        <w:t xml:space="preserve"> </w:t>
      </w:r>
      <w:r w:rsidR="001D7BDB" w:rsidRPr="00C22930">
        <w:t xml:space="preserve">Pokud dvě či více nabídek dosáhnou stejné bodové hodnoty představující celkové hodnocení nabídky, pak </w:t>
      </w:r>
      <w:r w:rsidR="00DE13ED">
        <w:t xml:space="preserve">výhodnější, resp. </w:t>
      </w:r>
      <w:r w:rsidR="001D7BDB" w:rsidRPr="00C22930">
        <w:t>nejv</w:t>
      </w:r>
      <w:r w:rsidR="001D7BDB">
        <w:t>ý</w:t>
      </w:r>
      <w:r w:rsidR="001D7BDB" w:rsidRPr="00C22930">
        <w:t xml:space="preserve">hodnější nabídkou bude ta, která </w:t>
      </w:r>
      <w:r w:rsidR="00DE13ED">
        <w:t xml:space="preserve">bude </w:t>
      </w:r>
      <w:r w:rsidR="001D7BDB" w:rsidRPr="00C22930">
        <w:t>obsah</w:t>
      </w:r>
      <w:r w:rsidR="00DE13ED">
        <w:t>ovat</w:t>
      </w:r>
      <w:r w:rsidR="001D7BDB" w:rsidRPr="00C22930">
        <w:t xml:space="preserve"> </w:t>
      </w:r>
      <w:r w:rsidR="00DE13ED">
        <w:t xml:space="preserve">nižší, resp. </w:t>
      </w:r>
      <w:r w:rsidR="001D7BDB" w:rsidRPr="00C22930">
        <w:t>nejnižší nabídkovou cenu</w:t>
      </w:r>
      <w:r w:rsidR="001D7BDB">
        <w:t>.</w:t>
      </w:r>
    </w:p>
    <w:p w14:paraId="165CD4D5" w14:textId="77777777" w:rsidR="0035531B" w:rsidRDefault="0035531B" w:rsidP="007038DC">
      <w:pPr>
        <w:pStyle w:val="Nadpis1-1"/>
      </w:pPr>
      <w:bookmarkStart w:id="21" w:name="_Toc102120082"/>
      <w:r>
        <w:t>ZRUŠENÍ ZADÁVACÍHO ŘÍZENÍ</w:t>
      </w:r>
      <w:bookmarkEnd w:id="21"/>
    </w:p>
    <w:p w14:paraId="025DAE9F" w14:textId="77777777" w:rsidR="0035531B" w:rsidRDefault="0035531B" w:rsidP="0035531B">
      <w:pPr>
        <w:pStyle w:val="Text1-1"/>
      </w:pPr>
      <w:r>
        <w:t>Důvody pro zrušení zadávacího řízení této veřejné zakázky upravuje § 127 ZZVZ.</w:t>
      </w:r>
    </w:p>
    <w:p w14:paraId="5F00C8ED" w14:textId="5CCF8A80"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1013A3A" w14:textId="453D21F1" w:rsidR="002051F7" w:rsidRPr="002C235C" w:rsidRDefault="002051F7" w:rsidP="002051F7">
      <w:pPr>
        <w:pStyle w:val="Text1-1"/>
      </w:pPr>
      <w:r w:rsidRPr="002C235C">
        <w:t>Zadavatel si mimo jiné vyhrazuje právo zrušit zadávací řízení v případě, že k hodnocení připadnou pouze nabídky s nabídkovou cenou převyšující nejvyšší přípustnou nabídkovou cenu uvedenou v čl. 5.3 těchto Pokynů.</w:t>
      </w:r>
    </w:p>
    <w:p w14:paraId="3C290AA9" w14:textId="77777777" w:rsidR="0035531B" w:rsidRDefault="0035531B" w:rsidP="007038DC">
      <w:pPr>
        <w:pStyle w:val="Nadpis1-1"/>
      </w:pPr>
      <w:bookmarkStart w:id="22" w:name="_Toc102120083"/>
      <w:r>
        <w:t>UZAVŘENÍ SMLOUVY</w:t>
      </w:r>
      <w:bookmarkEnd w:id="22"/>
    </w:p>
    <w:p w14:paraId="0D8AC8B8" w14:textId="77777777" w:rsidR="0035531B" w:rsidRDefault="00B77110" w:rsidP="00B77110">
      <w:pPr>
        <w:pStyle w:val="Text1-1"/>
      </w:pPr>
      <w:r w:rsidRPr="00B77110">
        <w:t>Uzavření Smlouvy s vybraným dodavatelem upravuje § 124 ZZVZ. Smlouva bude uzavřena písemně v souladu s nabídkou vybraného dodavatele a v podobě uvedené v Dílu 2 této zadávací dokumentace s názvem Smlouva o dílo.</w:t>
      </w:r>
      <w:r w:rsidR="0035531B">
        <w:t xml:space="preserve"> </w:t>
      </w:r>
    </w:p>
    <w:p w14:paraId="2042EDB9" w14:textId="7AFBB7AA"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0" w:history="1">
        <w:r w:rsidR="00C43555" w:rsidRPr="003468DC">
          <w:rPr>
            <w:rStyle w:val="Hypertextovodkaz"/>
            <w:noProof w:val="0"/>
          </w:rPr>
          <w:t>https://zakazky.s</w:t>
        </w:r>
        <w:r w:rsidR="00C43555" w:rsidRPr="00D01AF3">
          <w:rPr>
            <w:rStyle w:val="Hypertextovodkaz"/>
            <w:noProof w:val="0"/>
          </w:rPr>
          <w:t>pravazeleznic.cz/</w:t>
        </w:r>
      </w:hyperlink>
      <w:r w:rsidRPr="00572F04">
        <w:t xml:space="preserve">, případně jinou formou písemné elektronické komunikace (zadavatel preferuje komunikaci prostřednictvím elektronického nástroje E-ZAK) dokumenty uvedené v </w:t>
      </w:r>
      <w:r w:rsidRPr="00B159DB">
        <w:t xml:space="preserve">článku 18.3 a případně i v článku 18.4, 18.5 či 18.6 těchto Pokynů, dopadají-li na vybraného dodavatele. Zadavatel vyzve vybraného dodavatele k poskytnutí součinnosti před uzavřením smlouvy </w:t>
      </w:r>
      <w:r w:rsidRPr="00572F04">
        <w:t xml:space="preserve">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A031F0">
        <w:rPr>
          <w:b/>
        </w:rPr>
        <w:t xml:space="preserve">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w:t>
      </w:r>
      <w:r w:rsidRPr="00A031F0">
        <w:rPr>
          <w:b/>
        </w:rPr>
        <w:lastRenderedPageBreak/>
        <w:t>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A031F0">
        <w:rPr>
          <w:b/>
        </w:rPr>
        <w:t>.</w:t>
      </w:r>
    </w:p>
    <w:p w14:paraId="42A6927F"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0B4EE623" w14:textId="77777777" w:rsidR="00572F04" w:rsidRDefault="00572F04" w:rsidP="004C4DCD">
      <w:pPr>
        <w:pStyle w:val="Odrka1-1"/>
        <w:numPr>
          <w:ilvl w:val="0"/>
          <w:numId w:val="33"/>
        </w:numPr>
      </w:pPr>
      <w:r>
        <w:t>originálů nebo ověřených kopií dokladů o kvalifikaci ve smyslu čl. 8 těchto Pokynů;</w:t>
      </w:r>
    </w:p>
    <w:p w14:paraId="531522B1" w14:textId="7D4B9678" w:rsidR="00572F04" w:rsidRPr="000B34A9" w:rsidRDefault="00572F04" w:rsidP="004C4DCD">
      <w:pPr>
        <w:pStyle w:val="Odrka1-1"/>
        <w:numPr>
          <w:ilvl w:val="0"/>
          <w:numId w:val="33"/>
        </w:numPr>
      </w:pPr>
      <w:r w:rsidRPr="000B34A9">
        <w:t xml:space="preserve">vybraným dodavatelem vyplněné Přílohy č. </w:t>
      </w:r>
      <w:r w:rsidR="000B34A9" w:rsidRPr="000B34A9">
        <w:t>3</w:t>
      </w:r>
      <w:r w:rsidRPr="000B34A9">
        <w:t xml:space="preserve"> Smlouvy o dílo s názvem </w:t>
      </w:r>
      <w:r w:rsidR="000B34A9" w:rsidRPr="000B34A9">
        <w:t>Seznam realizačního týmu</w:t>
      </w:r>
      <w:r w:rsidRPr="000B34A9">
        <w:t>,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6CE0B7BD" w14:textId="0553E4C1" w:rsidR="00572F04" w:rsidRPr="000B34A9" w:rsidRDefault="00572F04" w:rsidP="004C4DCD">
      <w:pPr>
        <w:pStyle w:val="Odrka1-1"/>
        <w:numPr>
          <w:ilvl w:val="0"/>
          <w:numId w:val="33"/>
        </w:numPr>
      </w:pPr>
      <w:r w:rsidRPr="000B34A9">
        <w:t xml:space="preserve">vybraným dodavatelem vyplněné Přílohy č. </w:t>
      </w:r>
      <w:r w:rsidR="000B34A9" w:rsidRPr="000B34A9">
        <w:t>4</w:t>
      </w:r>
      <w:r w:rsidRPr="000B34A9">
        <w:t xml:space="preserve"> Smlouvy o dílo s názvem Seznam poddodavatelů, a ve formátu umožňujícím editaci;</w:t>
      </w:r>
    </w:p>
    <w:p w14:paraId="03F5CCE4" w14:textId="77777777" w:rsidR="00572F04" w:rsidRDefault="00572F04" w:rsidP="004C4DCD">
      <w:pPr>
        <w:pStyle w:val="Odrka1-1"/>
        <w:numPr>
          <w:ilvl w:val="0"/>
          <w:numId w:val="33"/>
        </w:numPr>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r w:rsidR="00A745D3">
        <w:t>. Smlouvu či jiný dokument obsahující zmocnění vedoucího společníka předloží vybraný dodavatel současně i ve formátu umožňujícím editaci</w:t>
      </w:r>
      <w:r>
        <w:t>;</w:t>
      </w:r>
    </w:p>
    <w:p w14:paraId="07C20ACB" w14:textId="6DC9C670" w:rsidR="00572F04" w:rsidRPr="000B34A9" w:rsidRDefault="00572F04" w:rsidP="004C4DCD">
      <w:pPr>
        <w:pStyle w:val="Odrka1-1"/>
        <w:numPr>
          <w:ilvl w:val="0"/>
          <w:numId w:val="33"/>
        </w:numPr>
      </w:pPr>
      <w:r w:rsidRPr="000B34A9">
        <w:t xml:space="preserve">originálů nebo ověřených kopií písemných závazků poddodavatelů uvedených v Příloze č. </w:t>
      </w:r>
      <w:r w:rsidR="000B34A9" w:rsidRPr="000B34A9">
        <w:t>4</w:t>
      </w:r>
      <w:r w:rsidRPr="000B34A9">
        <w:t xml:space="preserve">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w:t>
      </w:r>
      <w:r w:rsidR="000B34A9" w:rsidRPr="000B34A9">
        <w:t>4</w:t>
      </w:r>
      <w:r w:rsidRPr="000B34A9">
        <w:t xml:space="preserve"> Smlouvy o dílo souhlasí se svým budoucím zapojením do plnění předmětu veřejné zakázky a jsou připraveni své konkrétně specifikované plnění poskytnout.</w:t>
      </w:r>
    </w:p>
    <w:p w14:paraId="26A776A2"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017EFBFF" w14:textId="77777777" w:rsidR="00CE6181" w:rsidRDefault="00CE6181" w:rsidP="00036ABF">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7F9622A0" w14:textId="77777777" w:rsidR="00CE6181" w:rsidRDefault="00CE6181" w:rsidP="00CE6181">
      <w:pPr>
        <w:pStyle w:val="Textbezslovn"/>
      </w:pPr>
      <w:r>
        <w:t xml:space="preserve">a) ke sdělení identifikačních údajů všech osob, které jsou jeho skutečným majitelem, a </w:t>
      </w:r>
    </w:p>
    <w:p w14:paraId="3DBB4EC9" w14:textId="77777777" w:rsidR="00CE6181" w:rsidRDefault="00CE6181" w:rsidP="00CE6181">
      <w:pPr>
        <w:pStyle w:val="Textbezslovn"/>
      </w:pPr>
      <w:r>
        <w:t xml:space="preserve">b) k předložení dokladů, z nichž vyplývá vztah všech osob podle předchozího písmene a) k dodavateli; těmito doklady jsou zejména: </w:t>
      </w:r>
    </w:p>
    <w:p w14:paraId="55CA415F" w14:textId="77777777" w:rsidR="00CE6181" w:rsidRDefault="00CE6181" w:rsidP="004C4DCD">
      <w:pPr>
        <w:pStyle w:val="Odrka1-2-"/>
        <w:numPr>
          <w:ilvl w:val="0"/>
          <w:numId w:val="34"/>
        </w:numPr>
      </w:pPr>
      <w:r>
        <w:t xml:space="preserve">výpis ze zahraniční evidence obdobné veřejnému rejstříku, </w:t>
      </w:r>
    </w:p>
    <w:p w14:paraId="4B3AB6DF" w14:textId="77777777" w:rsidR="00CE6181" w:rsidRDefault="00CE6181" w:rsidP="004C4DCD">
      <w:pPr>
        <w:pStyle w:val="Odrka1-2-"/>
        <w:numPr>
          <w:ilvl w:val="0"/>
          <w:numId w:val="34"/>
        </w:numPr>
      </w:pPr>
      <w:r>
        <w:t xml:space="preserve">seznam akcionářů, </w:t>
      </w:r>
    </w:p>
    <w:p w14:paraId="26866F4A" w14:textId="77777777" w:rsidR="00CE6181" w:rsidRDefault="00CE6181" w:rsidP="004C4DCD">
      <w:pPr>
        <w:pStyle w:val="Odrka1-2-"/>
        <w:numPr>
          <w:ilvl w:val="0"/>
          <w:numId w:val="34"/>
        </w:numPr>
      </w:pPr>
      <w:r>
        <w:lastRenderedPageBreak/>
        <w:t xml:space="preserve">rozhodnutí statutárního orgánu o vyplacení podílu na zisku, </w:t>
      </w:r>
    </w:p>
    <w:p w14:paraId="0E684167" w14:textId="77777777" w:rsidR="00CE6181" w:rsidRDefault="00CE6181" w:rsidP="004C4DCD">
      <w:pPr>
        <w:pStyle w:val="Odrka1-2-"/>
        <w:numPr>
          <w:ilvl w:val="0"/>
          <w:numId w:val="34"/>
        </w:numPr>
      </w:pPr>
      <w:r>
        <w:t>společenská smlouva, zakladatelská listina nebo stanovy.</w:t>
      </w:r>
    </w:p>
    <w:p w14:paraId="50A1C5E3" w14:textId="61E4B160" w:rsidR="00CE6181" w:rsidRDefault="00CE6181" w:rsidP="00CE6181">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w:t>
      </w:r>
      <w:r w:rsidR="009E7AF3">
        <w:t>elem postupem dle tohoto článku</w:t>
      </w:r>
      <w:r>
        <w:t>.</w:t>
      </w:r>
    </w:p>
    <w:p w14:paraId="69317B84" w14:textId="77777777"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2A5C5FEE" w14:textId="77777777"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34D8F34C" w14:textId="77777777" w:rsidR="0035531B" w:rsidRDefault="0035531B" w:rsidP="00B77C6D">
      <w:pPr>
        <w:pStyle w:val="Nadpis1-1"/>
      </w:pPr>
      <w:bookmarkStart w:id="23" w:name="_Toc102120084"/>
      <w:r>
        <w:t>OCHRANA INFORMACÍ</w:t>
      </w:r>
      <w:bookmarkEnd w:id="23"/>
    </w:p>
    <w:p w14:paraId="01FA692E"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EA1B085"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1BFDE1F8"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28A6EBBD" w14:textId="6F7EEA96" w:rsidR="00D860F0" w:rsidRDefault="00D860F0" w:rsidP="00564DDD">
      <w:pPr>
        <w:pStyle w:val="Nadpis1-1"/>
      </w:pPr>
      <w:bookmarkStart w:id="24" w:name="_Toc102120085"/>
      <w:r>
        <w:t>NEOBSAZENO</w:t>
      </w:r>
      <w:bookmarkEnd w:id="24"/>
    </w:p>
    <w:p w14:paraId="72FA7CD8" w14:textId="77777777" w:rsidR="00B159DB" w:rsidRPr="00B159DB" w:rsidRDefault="00B159DB" w:rsidP="00B159DB">
      <w:pPr>
        <w:pStyle w:val="Text1-1"/>
        <w:numPr>
          <w:ilvl w:val="0"/>
          <w:numId w:val="0"/>
        </w:numPr>
        <w:ind w:left="737"/>
      </w:pPr>
    </w:p>
    <w:p w14:paraId="44DA2DF7" w14:textId="77777777" w:rsidR="00016CFE" w:rsidRDefault="00016CFE" w:rsidP="00564DDD">
      <w:pPr>
        <w:pStyle w:val="Nadpis1-1"/>
      </w:pPr>
      <w:bookmarkStart w:id="25" w:name="_Toc59538672"/>
      <w:bookmarkStart w:id="26" w:name="_Toc61510465"/>
      <w:bookmarkStart w:id="27" w:name="_Toc102120086"/>
      <w:r>
        <w:t>SOCIÁLNĚ A ENVIRO</w:t>
      </w:r>
      <w:r w:rsidR="00922C26">
        <w:t>N</w:t>
      </w:r>
      <w:r>
        <w:t>MENTÁLNĚ ODPOVĚDNÉ ZADÁVÁNÍ, INOVACE</w:t>
      </w:r>
      <w:bookmarkEnd w:id="25"/>
      <w:bookmarkEnd w:id="26"/>
      <w:bookmarkEnd w:id="27"/>
    </w:p>
    <w:p w14:paraId="01223886" w14:textId="77777777" w:rsidR="00016CFE" w:rsidRDefault="00016CFE" w:rsidP="00016CFE">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w:t>
      </w:r>
      <w:r>
        <w:lastRenderedPageBreak/>
        <w:t>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8DF0D5A" w14:textId="77777777" w:rsidR="00016CFE" w:rsidRDefault="00016CFE" w:rsidP="00016CFE">
      <w:pPr>
        <w:pStyle w:val="Text1-1"/>
      </w:pPr>
      <w:r>
        <w:t>Zadavatel aplikuje v zadávacím řízení níže uvedené prvky odpovědného zadávání:</w:t>
      </w:r>
    </w:p>
    <w:p w14:paraId="3E908D3A" w14:textId="77777777" w:rsidR="00016CFE" w:rsidRDefault="00016CFE" w:rsidP="004C4DCD">
      <w:pPr>
        <w:pStyle w:val="Odrka1-1"/>
        <w:numPr>
          <w:ilvl w:val="0"/>
          <w:numId w:val="36"/>
        </w:numPr>
      </w:pPr>
      <w:r>
        <w:t xml:space="preserve">porady </w:t>
      </w:r>
      <w:r w:rsidR="00331DA6">
        <w:t xml:space="preserve">a jednání </w:t>
      </w:r>
      <w:r>
        <w:t>veden</w:t>
      </w:r>
      <w:r w:rsidR="00331DA6">
        <w:t>á</w:t>
      </w:r>
      <w:r>
        <w:t xml:space="preserve"> </w:t>
      </w:r>
      <w:r w:rsidRPr="000C3276">
        <w:t>primárně distančním způsobem</w:t>
      </w:r>
      <w:r>
        <w:t>,</w:t>
      </w:r>
    </w:p>
    <w:p w14:paraId="4A86B599" w14:textId="197B8094" w:rsidR="00016CFE" w:rsidRDefault="00016CFE" w:rsidP="004C4DCD">
      <w:pPr>
        <w:pStyle w:val="Odrka1-1"/>
        <w:numPr>
          <w:ilvl w:val="0"/>
          <w:numId w:val="36"/>
        </w:numPr>
      </w:pPr>
      <w:r>
        <w:t>stude</w:t>
      </w:r>
      <w:r w:rsidR="00D860F0">
        <w:t>ntské exkurze.</w:t>
      </w:r>
    </w:p>
    <w:p w14:paraId="02F8406D" w14:textId="27A70EDA" w:rsidR="00016CFE" w:rsidRPr="00016CFE" w:rsidRDefault="00016CFE" w:rsidP="00016CFE">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0B34A9">
        <w:t xml:space="preserve">článku </w:t>
      </w:r>
      <w:r w:rsidR="00B10CB2">
        <w:t xml:space="preserve">10 odst. </w:t>
      </w:r>
      <w:proofErr w:type="gramStart"/>
      <w:r w:rsidR="000B34A9" w:rsidRPr="000B34A9">
        <w:t>10.9.</w:t>
      </w:r>
      <w:r w:rsidRPr="000B34A9">
        <w:t xml:space="preserve"> závazného</w:t>
      </w:r>
      <w:proofErr w:type="gramEnd"/>
      <w:r w:rsidRPr="000B34A9">
        <w:t xml:space="preserve"> vzoru</w:t>
      </w:r>
      <w:r>
        <w:t xml:space="preserve"> smlouvy, který je dílem 2 zadávací dokumentace.</w:t>
      </w:r>
    </w:p>
    <w:p w14:paraId="08CC4F72" w14:textId="77777777" w:rsidR="0035531B" w:rsidRDefault="0035531B" w:rsidP="00564DDD">
      <w:pPr>
        <w:pStyle w:val="Nadpis1-1"/>
      </w:pPr>
      <w:bookmarkStart w:id="28" w:name="_Toc102120087"/>
      <w:r>
        <w:t>PŘÍLOHY TĚCHTO POKYNŮ</w:t>
      </w:r>
      <w:bookmarkEnd w:id="28"/>
    </w:p>
    <w:p w14:paraId="21108496"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11BB337F" w14:textId="77777777" w:rsidR="0035531B" w:rsidRDefault="0035531B" w:rsidP="00564DDD">
      <w:pPr>
        <w:pStyle w:val="Textbezslovn"/>
        <w:tabs>
          <w:tab w:val="left" w:pos="2127"/>
        </w:tabs>
        <w:spacing w:after="0"/>
        <w:ind w:left="2127" w:hanging="1390"/>
      </w:pPr>
      <w:r>
        <w:t>Příloha č. 2</w:t>
      </w:r>
      <w:r>
        <w:tab/>
        <w:t>Seznam poddodavatelů</w:t>
      </w:r>
    </w:p>
    <w:p w14:paraId="55B33E8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5872A9C1"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41E73811" w14:textId="6E0720C2" w:rsidR="0035531B" w:rsidRDefault="0035531B" w:rsidP="00564DDD">
      <w:pPr>
        <w:pStyle w:val="Textbezslovn"/>
        <w:tabs>
          <w:tab w:val="left" w:pos="2127"/>
        </w:tabs>
        <w:spacing w:after="0"/>
        <w:ind w:left="2127" w:hanging="1390"/>
      </w:pPr>
      <w:r>
        <w:t xml:space="preserve">Příloha č. 5 </w:t>
      </w:r>
      <w:r>
        <w:tab/>
        <w:t xml:space="preserve">Seznam </w:t>
      </w:r>
      <w:r w:rsidR="00E06FA7">
        <w:t>členů realizačního týmu dodavatele</w:t>
      </w:r>
      <w:r>
        <w:t xml:space="preserve"> </w:t>
      </w:r>
    </w:p>
    <w:p w14:paraId="5E5EADAE" w14:textId="77777777" w:rsidR="0035531B" w:rsidRDefault="0035531B" w:rsidP="00564DDD">
      <w:pPr>
        <w:pStyle w:val="Textbezslovn"/>
        <w:tabs>
          <w:tab w:val="left" w:pos="2127"/>
        </w:tabs>
        <w:spacing w:after="0"/>
        <w:ind w:left="2127" w:hanging="1390"/>
      </w:pPr>
      <w:r>
        <w:t>Příloha č. 6</w:t>
      </w:r>
      <w:r>
        <w:tab/>
        <w:t>Vzor profesního životopisu</w:t>
      </w:r>
    </w:p>
    <w:p w14:paraId="7139CD51"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518685D9" w14:textId="37F9A623"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7F67656D" w14:textId="155950CE" w:rsidR="004C4DCD" w:rsidRDefault="004C4DCD" w:rsidP="00564DDD">
      <w:pPr>
        <w:pStyle w:val="Textbezslovn"/>
        <w:tabs>
          <w:tab w:val="left" w:pos="2127"/>
        </w:tabs>
        <w:spacing w:after="0"/>
        <w:ind w:left="2127" w:hanging="1390"/>
      </w:pPr>
      <w:r>
        <w:t>Příloha č. 9</w:t>
      </w:r>
      <w:r>
        <w:tab/>
      </w:r>
      <w:r w:rsidR="00CA4653" w:rsidRPr="00CA4653">
        <w:t>Ilustrativní v</w:t>
      </w:r>
      <w:r w:rsidR="00CA4653">
        <w:t xml:space="preserve">zor životopisu </w:t>
      </w:r>
      <w:r w:rsidR="00BF75A7">
        <w:t>-</w:t>
      </w:r>
      <w:r w:rsidR="00CA4653">
        <w:t xml:space="preserve"> výpočet </w:t>
      </w:r>
      <w:r w:rsidR="00BF75A7">
        <w:t>let praxe</w:t>
      </w:r>
    </w:p>
    <w:p w14:paraId="30C9C58D" w14:textId="77777777" w:rsidR="0035531B" w:rsidRDefault="0035531B" w:rsidP="00564DDD">
      <w:pPr>
        <w:pStyle w:val="Textbezslovn"/>
        <w:spacing w:after="0"/>
      </w:pPr>
    </w:p>
    <w:p w14:paraId="47AC8565" w14:textId="77777777" w:rsidR="00572F04" w:rsidRDefault="00572F04" w:rsidP="00564DDD">
      <w:pPr>
        <w:pStyle w:val="Textbezslovn"/>
        <w:spacing w:after="0"/>
      </w:pPr>
    </w:p>
    <w:p w14:paraId="40863EFF" w14:textId="77777777" w:rsidR="0035531B" w:rsidRDefault="0035531B" w:rsidP="00564DDD">
      <w:pPr>
        <w:pStyle w:val="Textbezslovn"/>
        <w:spacing w:after="0"/>
      </w:pPr>
    </w:p>
    <w:p w14:paraId="792B852A" w14:textId="7A608EE3" w:rsidR="0035531B" w:rsidRDefault="0035531B" w:rsidP="00564DDD">
      <w:pPr>
        <w:pStyle w:val="Textbezslovn"/>
        <w:spacing w:after="0"/>
      </w:pPr>
      <w:r>
        <w:t xml:space="preserve">V Praze dne </w:t>
      </w:r>
    </w:p>
    <w:p w14:paraId="15A095DF" w14:textId="77777777" w:rsidR="0035531B" w:rsidRDefault="0035531B" w:rsidP="00564DDD">
      <w:pPr>
        <w:pStyle w:val="Textbezslovn"/>
        <w:spacing w:after="0"/>
      </w:pPr>
    </w:p>
    <w:p w14:paraId="4CA237FF" w14:textId="77777777" w:rsidR="0035531B" w:rsidRDefault="0035531B" w:rsidP="00564DDD">
      <w:pPr>
        <w:pStyle w:val="Textbezslovn"/>
        <w:spacing w:after="0"/>
      </w:pPr>
    </w:p>
    <w:p w14:paraId="064AFD05" w14:textId="77777777" w:rsidR="0035531B" w:rsidRDefault="0035531B" w:rsidP="00564DDD">
      <w:pPr>
        <w:pStyle w:val="Textbezslovn"/>
        <w:spacing w:after="0"/>
      </w:pPr>
    </w:p>
    <w:p w14:paraId="05D951F5" w14:textId="77777777" w:rsidR="0035531B" w:rsidRDefault="0035531B" w:rsidP="00564DDD">
      <w:pPr>
        <w:pStyle w:val="Textbezslovn"/>
        <w:spacing w:after="0"/>
      </w:pPr>
    </w:p>
    <w:p w14:paraId="7D29CCC3" w14:textId="77777777" w:rsidR="0035531B" w:rsidRDefault="0035531B" w:rsidP="00564DDD">
      <w:pPr>
        <w:pStyle w:val="Textbezslovn"/>
        <w:spacing w:after="0"/>
      </w:pPr>
      <w:r>
        <w:t>…………………………………………….</w:t>
      </w:r>
    </w:p>
    <w:p w14:paraId="47A14DD9" w14:textId="536B8C81" w:rsidR="0035531B" w:rsidRPr="005460EB" w:rsidRDefault="0035531B" w:rsidP="00564DDD">
      <w:pPr>
        <w:pStyle w:val="Textbezslovn"/>
        <w:spacing w:after="0"/>
      </w:pPr>
      <w:r w:rsidRPr="005460EB">
        <w:t>Ing.</w:t>
      </w:r>
      <w:r w:rsidR="00D860F0" w:rsidRPr="005460EB">
        <w:t xml:space="preserve"> Libor Vavrečka</w:t>
      </w:r>
    </w:p>
    <w:p w14:paraId="12346529" w14:textId="1B8A3A76" w:rsidR="0035531B" w:rsidRPr="005460EB" w:rsidRDefault="00D860F0" w:rsidP="00564DDD">
      <w:pPr>
        <w:pStyle w:val="Textbezslovn"/>
        <w:spacing w:after="0"/>
      </w:pPr>
      <w:r w:rsidRPr="005460EB">
        <w:t>Ředitel Správy železniční geodézie</w:t>
      </w:r>
    </w:p>
    <w:p w14:paraId="7F199BE0" w14:textId="42F53753" w:rsidR="0035531B" w:rsidRPr="005460EB" w:rsidRDefault="00D860F0" w:rsidP="00564DDD">
      <w:pPr>
        <w:pStyle w:val="Textbezslovn"/>
        <w:spacing w:after="0"/>
      </w:pPr>
      <w:r w:rsidRPr="005460EB">
        <w:t>Na základě „Pověření“ č.</w:t>
      </w:r>
      <w:r w:rsidR="005460EB" w:rsidRPr="005460EB">
        <w:t xml:space="preserve"> 3169 </w:t>
      </w:r>
      <w:r w:rsidRPr="005460EB">
        <w:t>ze dne</w:t>
      </w:r>
      <w:r w:rsidR="005460EB" w:rsidRPr="005460EB">
        <w:t xml:space="preserve"> </w:t>
      </w:r>
      <w:proofErr w:type="gramStart"/>
      <w:r w:rsidR="005460EB" w:rsidRPr="005460EB">
        <w:t>18.03.2022</w:t>
      </w:r>
      <w:proofErr w:type="gramEnd"/>
    </w:p>
    <w:p w14:paraId="147DD33E" w14:textId="77777777" w:rsidR="0035531B" w:rsidRPr="005460EB" w:rsidRDefault="0035531B" w:rsidP="00564DDD">
      <w:pPr>
        <w:pStyle w:val="Textbezslovn"/>
      </w:pPr>
    </w:p>
    <w:p w14:paraId="20F06469" w14:textId="6529E95A" w:rsidR="0035531B" w:rsidRPr="00955C86" w:rsidRDefault="00564DDD" w:rsidP="00D860F0">
      <w:pPr>
        <w:rPr>
          <w:b/>
          <w:sz w:val="22"/>
          <w:szCs w:val="22"/>
        </w:rPr>
      </w:pPr>
      <w:bookmarkStart w:id="29" w:name="_GoBack"/>
      <w:bookmarkEnd w:id="29"/>
      <w:r>
        <w:br w:type="page"/>
      </w:r>
      <w:r w:rsidR="0035531B" w:rsidRPr="00955C86">
        <w:rPr>
          <w:b/>
          <w:sz w:val="22"/>
          <w:szCs w:val="22"/>
        </w:rPr>
        <w:lastRenderedPageBreak/>
        <w:t xml:space="preserve">Příloha č. 1 </w:t>
      </w:r>
    </w:p>
    <w:p w14:paraId="4148E44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46AC40D" w14:textId="77777777" w:rsidR="00AB1063" w:rsidRDefault="00AB1063" w:rsidP="00454716">
      <w:pPr>
        <w:pStyle w:val="Textbezslovn"/>
        <w:ind w:left="28"/>
      </w:pPr>
    </w:p>
    <w:p w14:paraId="2EEFE00B" w14:textId="469923C9" w:rsidR="0035531B" w:rsidRDefault="0035531B" w:rsidP="00454716">
      <w:pPr>
        <w:pStyle w:val="Textbezslovn"/>
        <w:ind w:left="28"/>
      </w:pPr>
      <w:r>
        <w:t>Obchodní firma</w:t>
      </w:r>
      <w:r w:rsidR="004C4DCD">
        <w:t xml:space="preserve"> </w:t>
      </w:r>
      <w:r w:rsidR="004C4DCD" w:rsidRPr="00833899">
        <w:t>/jméno a příjmení</w:t>
      </w:r>
      <w:r w:rsidR="004C4DCD" w:rsidRPr="00833899">
        <w:rPr>
          <w:rStyle w:val="Znakapoznpodarou"/>
        </w:rPr>
        <w:footnoteReference w:id="1"/>
      </w:r>
      <w:r w:rsidR="004C4DCD" w:rsidRPr="00833899">
        <w:t xml:space="preserve">  </w:t>
      </w:r>
      <w:r>
        <w:t xml:space="preserve"> [</w:t>
      </w:r>
      <w:r w:rsidRPr="00DE6A35">
        <w:rPr>
          <w:b/>
          <w:highlight w:val="yellow"/>
        </w:rPr>
        <w:t>DOPLNÍ DODAVATEL</w:t>
      </w:r>
      <w:r>
        <w:t>]</w:t>
      </w:r>
    </w:p>
    <w:p w14:paraId="4372DE1D" w14:textId="77777777" w:rsidR="0035531B" w:rsidRDefault="0035531B" w:rsidP="00454716">
      <w:pPr>
        <w:pStyle w:val="Textbezslovn"/>
        <w:ind w:left="28"/>
      </w:pPr>
      <w:r>
        <w:t>Sídlo [</w:t>
      </w:r>
      <w:r w:rsidRPr="00564DDD">
        <w:rPr>
          <w:highlight w:val="yellow"/>
        </w:rPr>
        <w:t>DOPLNÍ DODAVATEL</w:t>
      </w:r>
      <w:r>
        <w:t>]</w:t>
      </w:r>
    </w:p>
    <w:p w14:paraId="28BFC96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609DC669" w14:textId="77777777" w:rsidR="0035531B" w:rsidRDefault="0035531B" w:rsidP="00454716">
      <w:pPr>
        <w:pStyle w:val="Textbezslovn"/>
        <w:ind w:left="28"/>
      </w:pPr>
      <w:r>
        <w:t>Právní forma [</w:t>
      </w:r>
      <w:r w:rsidRPr="00564DDD">
        <w:rPr>
          <w:highlight w:val="yellow"/>
        </w:rPr>
        <w:t>DOPLNÍ DODAVATEL</w:t>
      </w:r>
      <w:r>
        <w:t>]</w:t>
      </w:r>
    </w:p>
    <w:p w14:paraId="1FD1961E"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678CCEC" w14:textId="77777777" w:rsidR="0035531B" w:rsidRDefault="0035531B" w:rsidP="00454716">
      <w:pPr>
        <w:pStyle w:val="Textbezslovn"/>
        <w:ind w:left="28"/>
      </w:pPr>
      <w:r>
        <w:t>Podrobnosti registrace [</w:t>
      </w:r>
      <w:r w:rsidRPr="00564DDD">
        <w:rPr>
          <w:highlight w:val="yellow"/>
        </w:rPr>
        <w:t>DOPLNÍ DODAVATEL</w:t>
      </w:r>
      <w:r>
        <w:t>]</w:t>
      </w:r>
    </w:p>
    <w:p w14:paraId="235A5347" w14:textId="77777777" w:rsidR="0035531B" w:rsidRDefault="0035531B" w:rsidP="00454716">
      <w:pPr>
        <w:pStyle w:val="Textbezslovn"/>
        <w:ind w:left="28"/>
      </w:pPr>
      <w:r>
        <w:t xml:space="preserve">Počet let působení jako dodavatel: </w:t>
      </w:r>
    </w:p>
    <w:p w14:paraId="5B398097" w14:textId="77777777" w:rsidR="0035531B" w:rsidRDefault="0035531B" w:rsidP="00D37B14">
      <w:pPr>
        <w:pStyle w:val="Odrka1-1"/>
        <w:tabs>
          <w:tab w:val="num" w:pos="1560"/>
        </w:tabs>
      </w:pPr>
      <w:r>
        <w:t>ve vlastní zemi [</w:t>
      </w:r>
      <w:r w:rsidRPr="00564DDD">
        <w:rPr>
          <w:highlight w:val="yellow"/>
        </w:rPr>
        <w:t>DOPLNÍ DODAVATEL</w:t>
      </w:r>
      <w:r>
        <w:t>]</w:t>
      </w:r>
    </w:p>
    <w:p w14:paraId="48070ABB" w14:textId="77777777" w:rsidR="0035531B" w:rsidRDefault="0035531B" w:rsidP="00564DDD">
      <w:pPr>
        <w:pStyle w:val="Odrka1-1"/>
      </w:pPr>
      <w:r>
        <w:t>v zahraničí [</w:t>
      </w:r>
      <w:r w:rsidRPr="00564DDD">
        <w:rPr>
          <w:highlight w:val="yellow"/>
        </w:rPr>
        <w:t>DOPLNÍ DODAVATEL</w:t>
      </w:r>
      <w:r>
        <w:t>]</w:t>
      </w:r>
    </w:p>
    <w:p w14:paraId="513374A9"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E0F513C"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6CAC3C77" w14:textId="77777777" w:rsidR="0035531B" w:rsidRDefault="0035531B" w:rsidP="00564DDD">
      <w:pPr>
        <w:pStyle w:val="Textbezslovn"/>
      </w:pPr>
      <w:r>
        <w:t xml:space="preserve"> </w:t>
      </w:r>
    </w:p>
    <w:p w14:paraId="2698A0FC" w14:textId="05C7837A" w:rsidR="006A540D" w:rsidRDefault="006A540D" w:rsidP="00955C86">
      <w:pPr>
        <w:pStyle w:val="Textbezslovn"/>
        <w:ind w:left="0"/>
      </w:pPr>
      <w:r w:rsidRPr="006A6AF2">
        <w:t>Řádně jsme se seznámili se zněním zadávacích podmínek veřejné zakázky s názvem</w:t>
      </w:r>
      <w:r w:rsidR="00955C86" w:rsidRPr="00955C86">
        <w:t xml:space="preserve"> </w:t>
      </w:r>
      <w:r w:rsidR="00955C86" w:rsidRPr="00955C86">
        <w:rPr>
          <w:b/>
        </w:rPr>
        <w:t>Geodetické podklady pro projekt stavby „RS 1 VRT Velká Bíteš – Brno“</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864B1D9" w14:textId="77777777" w:rsidR="001D7BDB" w:rsidRDefault="001D7BDB"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5A07A48D" w14:textId="77777777" w:rsidR="001E6F96" w:rsidRDefault="001E6F96" w:rsidP="001E6F96">
      <w:pPr>
        <w:pStyle w:val="Textbezslovn"/>
        <w:spacing w:before="240"/>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7240A370" w14:textId="77777777" w:rsidR="006A540D" w:rsidRDefault="001E6F96" w:rsidP="001E6F96">
      <w:pPr>
        <w:pStyle w:val="Textbezslovn"/>
        <w:ind w:left="0"/>
      </w:pPr>
      <w:r>
        <w:t xml:space="preserve">Dodavatel níže uvede údaje o majetkové struktuře dodavatele a všech </w:t>
      </w:r>
      <w:r w:rsidRPr="00CE1135">
        <w:t>poddodavatelů, prostřednictvím kterých v tomto zadávacím řízení prokazuje kvalifikac</w:t>
      </w:r>
      <w:r>
        <w:t>i: [</w:t>
      </w:r>
      <w:r w:rsidRPr="00564DDD">
        <w:rPr>
          <w:highlight w:val="yellow"/>
        </w:rPr>
        <w:t>DOPLNÍ DODAVATEL</w:t>
      </w:r>
      <w:r>
        <w:t>]</w:t>
      </w:r>
    </w:p>
    <w:p w14:paraId="34CB074F" w14:textId="77777777" w:rsidR="00564DDD" w:rsidRDefault="00564DDD" w:rsidP="00564DDD">
      <w:pPr>
        <w:pStyle w:val="Textbezslovn"/>
      </w:pPr>
      <w:r>
        <w:br w:type="page"/>
      </w:r>
    </w:p>
    <w:p w14:paraId="6BE432D8" w14:textId="77777777" w:rsidR="0035531B" w:rsidRDefault="0035531B" w:rsidP="00FE4333">
      <w:pPr>
        <w:pStyle w:val="Nadpisbezsl1-1"/>
      </w:pPr>
      <w:r>
        <w:lastRenderedPageBreak/>
        <w:t>Příloha č. 2</w:t>
      </w:r>
    </w:p>
    <w:p w14:paraId="2C7F7DCF" w14:textId="77777777" w:rsidR="0035531B" w:rsidRPr="00FE4333" w:rsidRDefault="0035531B" w:rsidP="00FE4333">
      <w:pPr>
        <w:pStyle w:val="Nadpisbezsl1-2"/>
        <w:rPr>
          <w:rStyle w:val="Tun9b"/>
          <w:b/>
        </w:rPr>
      </w:pPr>
      <w:r w:rsidRPr="00FE4333">
        <w:rPr>
          <w:rStyle w:val="Tun9b"/>
          <w:b/>
        </w:rPr>
        <w:t>Seznam poddodavatelů</w:t>
      </w:r>
    </w:p>
    <w:p w14:paraId="320A330F" w14:textId="77777777" w:rsidR="00AB1063" w:rsidRDefault="00AB1063" w:rsidP="00564DDD">
      <w:pPr>
        <w:pStyle w:val="Textbezslovn"/>
      </w:pPr>
    </w:p>
    <w:p w14:paraId="4C559D84" w14:textId="77777777" w:rsidR="0035531B" w:rsidRDefault="0035531B" w:rsidP="00454716">
      <w:pPr>
        <w:pStyle w:val="Textbezslovn"/>
        <w:ind w:left="0"/>
      </w:pPr>
      <w:r>
        <w:t>Jestliže dodavatel uvažuje zadat poddodavateli plnění části veřejné zakázky, uvede následující údaje:</w:t>
      </w:r>
    </w:p>
    <w:p w14:paraId="0B88AD58"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FDC05FA"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EBB06"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409958B"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0EBAD07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3102FB3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6DE09C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F292B5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6FCC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3839CC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A6C69F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C29DB5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CCF307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64979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B232E3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FB0508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A0E9B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1E4BF8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7177DA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B3D342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607BCD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AD8B9D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F93763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72A878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9E095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ACA752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75EADF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644F1C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DFBAA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0C2768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3FC5CA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37AB76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5DAAA4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8FBDD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F49D6B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EBECA6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867936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278FB43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D731456" w14:textId="77777777" w:rsidR="00564DDD" w:rsidRPr="00454716" w:rsidRDefault="00454716" w:rsidP="00454716">
            <w:pPr>
              <w:rPr>
                <w:sz w:val="16"/>
                <w:szCs w:val="16"/>
              </w:rPr>
            </w:pPr>
            <w:r w:rsidRPr="00454716">
              <w:rPr>
                <w:sz w:val="16"/>
                <w:szCs w:val="16"/>
              </w:rPr>
              <w:t>Celkem %</w:t>
            </w:r>
          </w:p>
        </w:tc>
        <w:tc>
          <w:tcPr>
            <w:tcW w:w="3969" w:type="dxa"/>
          </w:tcPr>
          <w:p w14:paraId="32DFED4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39F767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4F01F37B" w14:textId="77777777" w:rsidR="0035531B" w:rsidRDefault="0035531B" w:rsidP="00454716">
      <w:pPr>
        <w:pStyle w:val="Textbezslovn"/>
      </w:pPr>
    </w:p>
    <w:p w14:paraId="18E68A6E" w14:textId="77777777" w:rsidR="00454716" w:rsidRDefault="00454716" w:rsidP="00454716">
      <w:pPr>
        <w:pStyle w:val="Textbezslovn"/>
      </w:pPr>
      <w:r>
        <w:br w:type="page"/>
      </w:r>
    </w:p>
    <w:p w14:paraId="5F596225" w14:textId="77777777" w:rsidR="0035531B" w:rsidRDefault="0035531B" w:rsidP="00FE4333">
      <w:pPr>
        <w:pStyle w:val="Nadpisbezsl1-1"/>
      </w:pPr>
      <w:r>
        <w:lastRenderedPageBreak/>
        <w:t xml:space="preserve">Příloha č. 3 </w:t>
      </w:r>
    </w:p>
    <w:p w14:paraId="03170A86"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5FB6B6E" w14:textId="77777777" w:rsidR="0035531B" w:rsidRDefault="0035531B" w:rsidP="00454716">
      <w:pPr>
        <w:pStyle w:val="Textbezslovn"/>
        <w:ind w:left="0"/>
      </w:pPr>
    </w:p>
    <w:p w14:paraId="39553002"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41F8D6D" w14:textId="77777777" w:rsidR="0035531B" w:rsidRDefault="0035531B" w:rsidP="00454716">
      <w:pPr>
        <w:pStyle w:val="Textbezslovn"/>
        <w:ind w:left="0"/>
      </w:pPr>
    </w:p>
    <w:p w14:paraId="19815A21"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26B5B10" w14:textId="37899B82" w:rsidR="0035531B" w:rsidRDefault="0035531B" w:rsidP="00454716">
      <w:pPr>
        <w:pStyle w:val="Textbezslovn"/>
        <w:ind w:left="0"/>
      </w:pPr>
      <w:r>
        <w:t xml:space="preserve">Obchodní firma </w:t>
      </w:r>
      <w:r w:rsidR="004C4DCD" w:rsidRPr="00833899">
        <w:t>/jméno a příjmení</w:t>
      </w:r>
      <w:r w:rsidR="0090773F" w:rsidRPr="00833899">
        <w:rPr>
          <w:rStyle w:val="Znakapoznpodarou"/>
        </w:rPr>
        <w:footnoteReference w:id="2"/>
      </w:r>
      <w:r w:rsidR="004C4DCD" w:rsidRPr="00833899">
        <w:t xml:space="preserve"> </w:t>
      </w:r>
      <w:r>
        <w:t>[</w:t>
      </w:r>
      <w:r w:rsidRPr="0070255F">
        <w:rPr>
          <w:b/>
          <w:highlight w:val="yellow"/>
        </w:rPr>
        <w:t>DOPLNÍ DODAVATEL</w:t>
      </w:r>
      <w:r>
        <w:t>]</w:t>
      </w:r>
    </w:p>
    <w:p w14:paraId="3B913BB2" w14:textId="77777777" w:rsidR="0035531B" w:rsidRDefault="0035531B" w:rsidP="00454716">
      <w:pPr>
        <w:pStyle w:val="Textbezslovn"/>
        <w:ind w:left="0"/>
      </w:pPr>
      <w:r>
        <w:t>Sídlo [</w:t>
      </w:r>
      <w:r w:rsidRPr="00454716">
        <w:rPr>
          <w:highlight w:val="yellow"/>
        </w:rPr>
        <w:t>DOPLNÍ DODAVATEL</w:t>
      </w:r>
      <w:r>
        <w:t>]</w:t>
      </w:r>
    </w:p>
    <w:p w14:paraId="4DABEF0F" w14:textId="77777777" w:rsidR="0035531B" w:rsidRDefault="0035531B" w:rsidP="00454716">
      <w:pPr>
        <w:pStyle w:val="Textbezslovn"/>
        <w:ind w:left="0"/>
      </w:pPr>
      <w:r>
        <w:t>Právní forma [</w:t>
      </w:r>
      <w:r w:rsidRPr="00454716">
        <w:rPr>
          <w:highlight w:val="yellow"/>
        </w:rPr>
        <w:t>DOPLNÍ DODAVATEL</w:t>
      </w:r>
      <w:r>
        <w:t>]</w:t>
      </w:r>
    </w:p>
    <w:p w14:paraId="57FEF2A8" w14:textId="77777777" w:rsidR="0035531B" w:rsidRDefault="0035531B" w:rsidP="00454716">
      <w:pPr>
        <w:pStyle w:val="Textbezslovn"/>
        <w:ind w:left="0"/>
      </w:pPr>
      <w:r>
        <w:t>IČO [</w:t>
      </w:r>
      <w:r w:rsidRPr="00454716">
        <w:rPr>
          <w:highlight w:val="yellow"/>
        </w:rPr>
        <w:t>DOPLNÍ DODAVATEL</w:t>
      </w:r>
      <w:r>
        <w:t>]</w:t>
      </w:r>
    </w:p>
    <w:p w14:paraId="6AAFF98F" w14:textId="77777777" w:rsidR="0035531B" w:rsidRDefault="0035531B" w:rsidP="00454716">
      <w:pPr>
        <w:pStyle w:val="Textbezslovn"/>
        <w:ind w:left="0"/>
      </w:pPr>
    </w:p>
    <w:p w14:paraId="7C05DDAE" w14:textId="0DB71B33" w:rsidR="0035531B" w:rsidRDefault="0035531B" w:rsidP="00454716">
      <w:pPr>
        <w:pStyle w:val="Textbezslovn"/>
        <w:ind w:left="0"/>
      </w:pPr>
      <w:r w:rsidRPr="00454716">
        <w:rPr>
          <w:rStyle w:val="Tun9b"/>
        </w:rPr>
        <w:t>Identifikační údaje</w:t>
      </w:r>
      <w:r>
        <w:t xml:space="preserve"> (obchodní firma</w:t>
      </w:r>
      <w:r w:rsidR="004C4DCD" w:rsidRPr="00833899">
        <w:t>/jméno a příjmení</w:t>
      </w:r>
      <w:r>
        <w:t xml:space="preserve">, sídlo, právní forma, IČO) </w:t>
      </w:r>
      <w:r w:rsidRPr="00454716">
        <w:rPr>
          <w:rStyle w:val="Tun9b"/>
        </w:rPr>
        <w:t>ostatních společníků</w:t>
      </w:r>
      <w:r>
        <w:t xml:space="preserve"> (členů společnosti/sdružení/seskupení):</w:t>
      </w:r>
    </w:p>
    <w:p w14:paraId="08164A49" w14:textId="77777777" w:rsidR="0035531B" w:rsidRDefault="0035531B" w:rsidP="00454716">
      <w:pPr>
        <w:pStyle w:val="Odstavec1-2i"/>
      </w:pPr>
      <w:r>
        <w:t>[</w:t>
      </w:r>
      <w:r w:rsidRPr="00454716">
        <w:rPr>
          <w:highlight w:val="yellow"/>
        </w:rPr>
        <w:t>DOPLNÍ DODAVATEL</w:t>
      </w:r>
      <w:r>
        <w:t>]</w:t>
      </w:r>
    </w:p>
    <w:p w14:paraId="5A2C7F8D" w14:textId="77777777" w:rsidR="0035531B" w:rsidRDefault="0035531B" w:rsidP="00454716">
      <w:pPr>
        <w:pStyle w:val="Odstavec1-2i"/>
      </w:pPr>
      <w:r>
        <w:t>[</w:t>
      </w:r>
      <w:r w:rsidRPr="00454716">
        <w:rPr>
          <w:highlight w:val="yellow"/>
        </w:rPr>
        <w:t>DOPLNÍ DODAVATEL</w:t>
      </w:r>
      <w:r>
        <w:t>]</w:t>
      </w:r>
    </w:p>
    <w:p w14:paraId="7826246D" w14:textId="77777777" w:rsidR="0035531B" w:rsidRDefault="0035531B" w:rsidP="00454716">
      <w:pPr>
        <w:pStyle w:val="Odstavec1-2i"/>
      </w:pPr>
      <w:r>
        <w:t>[</w:t>
      </w:r>
      <w:r w:rsidRPr="00454716">
        <w:rPr>
          <w:highlight w:val="yellow"/>
        </w:rPr>
        <w:t>DOPLNÍ DODAVATEL</w:t>
      </w:r>
      <w:r>
        <w:t>]</w:t>
      </w:r>
    </w:p>
    <w:p w14:paraId="6A50727D" w14:textId="77777777" w:rsidR="0035531B" w:rsidRDefault="0035531B" w:rsidP="00454716">
      <w:pPr>
        <w:pStyle w:val="Odstavec1-2i"/>
      </w:pPr>
      <w:r>
        <w:t>atd.</w:t>
      </w:r>
    </w:p>
    <w:p w14:paraId="2B452038" w14:textId="77777777" w:rsidR="0035531B" w:rsidRDefault="0035531B" w:rsidP="00454716">
      <w:pPr>
        <w:pStyle w:val="Textbezslovn"/>
        <w:ind w:left="0"/>
      </w:pPr>
    </w:p>
    <w:p w14:paraId="15F1D305"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22CD9C4F"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9393603" w14:textId="1AE6A794" w:rsidR="005E6218" w:rsidRPr="00454716" w:rsidRDefault="005E6218" w:rsidP="004C4DCD">
            <w:pPr>
              <w:rPr>
                <w:b/>
                <w:sz w:val="16"/>
                <w:szCs w:val="16"/>
              </w:rPr>
            </w:pPr>
            <w:r w:rsidRPr="00454716">
              <w:rPr>
                <w:b/>
                <w:sz w:val="16"/>
                <w:szCs w:val="16"/>
              </w:rPr>
              <w:t>Obchodní firma/</w:t>
            </w:r>
            <w:r w:rsidR="004C4DCD">
              <w:rPr>
                <w:b/>
                <w:sz w:val="16"/>
                <w:szCs w:val="16"/>
              </w:rPr>
              <w:t>jméno a příjmení</w:t>
            </w:r>
            <w:r w:rsidRPr="00454716">
              <w:rPr>
                <w:b/>
                <w:sz w:val="16"/>
                <w:szCs w:val="16"/>
              </w:rPr>
              <w:t xml:space="preserve"> společníka</w:t>
            </w:r>
          </w:p>
        </w:tc>
        <w:tc>
          <w:tcPr>
            <w:tcW w:w="4253" w:type="dxa"/>
          </w:tcPr>
          <w:p w14:paraId="22DA1112"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144F13D3"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44F24217"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CDE3976"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87AB6CA"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8B842B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0FE4681C"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126C889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26C33B33"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2AC2E8DF"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1406704E"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8C0803D"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3C048245"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88120BB"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560F0EA4"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1AB18D29"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FAE042C"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7CD180AB"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0C421F0E"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E2ECA5" w14:textId="77777777" w:rsidR="0035531B" w:rsidRDefault="0035531B" w:rsidP="00454716">
      <w:pPr>
        <w:pStyle w:val="Textbezslovn"/>
        <w:ind w:left="0"/>
      </w:pPr>
    </w:p>
    <w:p w14:paraId="699D358E" w14:textId="77777777" w:rsidR="0035531B" w:rsidRDefault="0035531B" w:rsidP="00454716">
      <w:pPr>
        <w:pStyle w:val="Textbezslovn"/>
        <w:ind w:left="0"/>
      </w:pPr>
    </w:p>
    <w:p w14:paraId="4F1C6A97"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032132D"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C166389" w14:textId="77777777" w:rsidR="0035531B" w:rsidRDefault="0035531B" w:rsidP="00454716">
      <w:pPr>
        <w:pStyle w:val="Textbezslovn"/>
        <w:ind w:left="0"/>
      </w:pPr>
    </w:p>
    <w:p w14:paraId="31F575D5" w14:textId="77777777" w:rsidR="0035531B" w:rsidRDefault="0035531B" w:rsidP="00454716">
      <w:pPr>
        <w:pStyle w:val="Textbezslovn"/>
        <w:ind w:left="0"/>
      </w:pPr>
    </w:p>
    <w:p w14:paraId="30B637F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598E7C96" w14:textId="77777777" w:rsidR="0035531B" w:rsidRDefault="0035531B" w:rsidP="00454716">
      <w:pPr>
        <w:pStyle w:val="Textbezslovn"/>
        <w:ind w:left="0"/>
      </w:pPr>
    </w:p>
    <w:p w14:paraId="4A4E6F9E" w14:textId="77777777" w:rsidR="0035531B" w:rsidRDefault="0035531B" w:rsidP="00454716">
      <w:pPr>
        <w:pStyle w:val="Textbezslovn"/>
        <w:ind w:left="0"/>
      </w:pPr>
    </w:p>
    <w:p w14:paraId="3E1CD42B" w14:textId="77777777" w:rsidR="00454716" w:rsidRDefault="00454716" w:rsidP="00454716">
      <w:pPr>
        <w:pStyle w:val="Textbezslovn"/>
        <w:ind w:left="0"/>
      </w:pPr>
      <w:r>
        <w:br w:type="page"/>
      </w:r>
    </w:p>
    <w:p w14:paraId="7304524E" w14:textId="77777777" w:rsidR="0035531B" w:rsidRDefault="0035531B" w:rsidP="00FE4333">
      <w:pPr>
        <w:pStyle w:val="Nadpisbezsl1-1"/>
      </w:pPr>
      <w:r>
        <w:lastRenderedPageBreak/>
        <w:t>Příloha č. 4</w:t>
      </w:r>
    </w:p>
    <w:p w14:paraId="07D66EA1" w14:textId="77777777" w:rsidR="0035531B" w:rsidRPr="00AD792A" w:rsidRDefault="0035531B" w:rsidP="00FE4333">
      <w:pPr>
        <w:pStyle w:val="Nadpisbezsl1-2"/>
      </w:pPr>
      <w:r w:rsidRPr="00AD792A">
        <w:t xml:space="preserve">Seznam </w:t>
      </w:r>
      <w:r w:rsidR="002D5F95" w:rsidRPr="002D5F95">
        <w:t>významných služeb</w:t>
      </w:r>
    </w:p>
    <w:p w14:paraId="485EC65E"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6D6552ED"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6ECE09B" w14:textId="77777777" w:rsidR="002D5F95" w:rsidRPr="00AD792A" w:rsidRDefault="002D5F95" w:rsidP="00631EAA">
            <w:pPr>
              <w:rPr>
                <w:b/>
                <w:sz w:val="16"/>
                <w:szCs w:val="16"/>
              </w:rPr>
            </w:pPr>
            <w:r w:rsidRPr="002D5F95">
              <w:rPr>
                <w:b/>
              </w:rPr>
              <w:t>Název významné služby</w:t>
            </w:r>
          </w:p>
        </w:tc>
        <w:tc>
          <w:tcPr>
            <w:tcW w:w="1559" w:type="dxa"/>
          </w:tcPr>
          <w:p w14:paraId="7871A00D"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3A161BC4" w14:textId="3409D4D9" w:rsidR="002D5F95" w:rsidRPr="00AD792A" w:rsidRDefault="002D5F95" w:rsidP="008047DE">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w:t>
            </w:r>
          </w:p>
        </w:tc>
        <w:tc>
          <w:tcPr>
            <w:tcW w:w="1417" w:type="dxa"/>
          </w:tcPr>
          <w:p w14:paraId="7D341095"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516D10ED" w14:textId="61D5C25B"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C4DCD">
              <w:rPr>
                <w:b/>
              </w:rPr>
              <w:t xml:space="preserve">den, </w:t>
            </w:r>
            <w:r w:rsidRPr="002D5F95">
              <w:rPr>
                <w:b/>
              </w:rPr>
              <w:t>měsíc/rok)</w:t>
            </w:r>
          </w:p>
          <w:p w14:paraId="602F240B" w14:textId="22F84F16" w:rsidR="001D7BDB" w:rsidRPr="00AD792A" w:rsidRDefault="001D7BDB"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p>
        </w:tc>
        <w:tc>
          <w:tcPr>
            <w:tcW w:w="1276" w:type="dxa"/>
          </w:tcPr>
          <w:p w14:paraId="0B86B2EF"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98B34BE" w14:textId="56E2EE5B" w:rsidR="002D5F95" w:rsidRDefault="002D5F95" w:rsidP="00CE7DE6">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w:t>
            </w:r>
            <w:r w:rsidR="008047DE">
              <w:rPr>
                <w:b/>
              </w:rPr>
              <w:t xml:space="preserve"> 3 roky</w:t>
            </w:r>
            <w:r w:rsidRPr="002D5F95">
              <w:rPr>
                <w:b/>
              </w:rPr>
              <w:t xml:space="preserve"> v Kč*** bez DPH</w:t>
            </w:r>
          </w:p>
          <w:p w14:paraId="7C734685" w14:textId="4C89505E" w:rsidR="001D7BDB" w:rsidRPr="00AD792A" w:rsidRDefault="001D7BDB" w:rsidP="00CE7DE6">
            <w:pPr>
              <w:jc w:val="center"/>
              <w:cnfStyle w:val="100000000000" w:firstRow="1" w:lastRow="0" w:firstColumn="0" w:lastColumn="0" w:oddVBand="0" w:evenVBand="0" w:oddHBand="0" w:evenHBand="0" w:firstRowFirstColumn="0" w:firstRowLastColumn="0" w:lastRowFirstColumn="0" w:lastRowLastColumn="0"/>
              <w:rPr>
                <w:b/>
                <w:sz w:val="16"/>
                <w:szCs w:val="16"/>
              </w:rPr>
            </w:pPr>
          </w:p>
        </w:tc>
      </w:tr>
      <w:tr w:rsidR="002D5F95" w:rsidRPr="00454716" w14:paraId="5438C61C"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632B3C9D"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0CC1503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F30220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495652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255FBC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A807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C893589"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2115033B"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E29A6D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F2F0C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90BFE9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C331A8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F8DC34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87B83B3"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6D7B232"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BDBF17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6FCA6E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40272E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CFEB0C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1CFB5B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0635CB61"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5784FC8"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39978C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1BA80C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AEBCF2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377CC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5F43F8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7C7D049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8C7F797"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A72544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F178A92"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52BE30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FB12ACF"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AC4019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1BB3B89"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32725A5"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FDC1BB5"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6A1FD6C1"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27E8872"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B45718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22221CE5"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6E7AF0A" w14:textId="77777777" w:rsidR="002D5F95" w:rsidRDefault="002D5F95" w:rsidP="002D5F95">
      <w:pPr>
        <w:pStyle w:val="Textbezslovn"/>
        <w:ind w:left="0"/>
      </w:pPr>
    </w:p>
    <w:p w14:paraId="1132FC4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6C05345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1EB5D3C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408B7CBF"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423D8F57"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4EB0E248" w14:textId="77777777" w:rsidR="0035531B" w:rsidRDefault="0035531B" w:rsidP="00DA7EA1">
      <w:pPr>
        <w:pStyle w:val="Odstavec1-1a"/>
        <w:numPr>
          <w:ilvl w:val="0"/>
          <w:numId w:val="10"/>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72E5D0A6"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582711A"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2839FBF1" w14:textId="77777777" w:rsidR="0035531B" w:rsidRDefault="0035531B" w:rsidP="00EE3C5F">
      <w:pPr>
        <w:pStyle w:val="Textbezslovn"/>
      </w:pPr>
    </w:p>
    <w:p w14:paraId="53830C04" w14:textId="77777777" w:rsidR="0035531B" w:rsidRDefault="0035531B" w:rsidP="00EE3C5F">
      <w:pPr>
        <w:pStyle w:val="Textbezslovn"/>
      </w:pPr>
    </w:p>
    <w:p w14:paraId="6570C985" w14:textId="77777777" w:rsidR="00EE3C5F" w:rsidRDefault="00EE3C5F">
      <w:r>
        <w:br w:type="page"/>
      </w:r>
    </w:p>
    <w:p w14:paraId="32EFEBE1" w14:textId="77777777" w:rsidR="0035531B" w:rsidRDefault="0035531B" w:rsidP="00FE4333">
      <w:pPr>
        <w:pStyle w:val="Nadpisbezsl1-1"/>
      </w:pPr>
      <w:r>
        <w:lastRenderedPageBreak/>
        <w:t>Příloha č. 5</w:t>
      </w:r>
    </w:p>
    <w:p w14:paraId="3938D42E" w14:textId="7BBB68A9" w:rsidR="0035531B" w:rsidRPr="00EE3C5F" w:rsidRDefault="0035531B" w:rsidP="00FE4333">
      <w:pPr>
        <w:pStyle w:val="Nadpisbezsl1-2"/>
      </w:pPr>
      <w:r w:rsidRPr="00EE3C5F">
        <w:t xml:space="preserve">Seznam </w:t>
      </w:r>
      <w:r w:rsidR="008047DE">
        <w:t>členů realizačního týmu</w:t>
      </w:r>
      <w:r w:rsidRPr="00EE3C5F">
        <w:t xml:space="preserve"> dodavatele</w:t>
      </w:r>
    </w:p>
    <w:p w14:paraId="6D53F083" w14:textId="4D01AD93" w:rsidR="00631EAA" w:rsidRDefault="00631EAA" w:rsidP="00631EAA">
      <w:pPr>
        <w:pStyle w:val="Textbezslovn"/>
        <w:ind w:left="0"/>
      </w:pPr>
      <w:r w:rsidRPr="00631EAA">
        <w:t>V tomto seznamu dodavatel uvádí osoby za účelem prokázání kvalifikace.</w:t>
      </w:r>
    </w:p>
    <w:p w14:paraId="1497DE0A" w14:textId="048DC322" w:rsidR="008047DE" w:rsidRDefault="008047DE" w:rsidP="008047DE">
      <w:pPr>
        <w:numPr>
          <w:ilvl w:val="3"/>
          <w:numId w:val="7"/>
        </w:numPr>
        <w:spacing w:after="120" w:line="240" w:lineRule="auto"/>
        <w:rPr>
          <w:rFonts w:ascii="Verdana" w:hAnsi="Verdana" w:cs="Calibri"/>
          <w:b/>
        </w:rPr>
      </w:pPr>
      <w:r w:rsidRPr="0018662E">
        <w:rPr>
          <w:rFonts w:ascii="Verdana" w:hAnsi="Verdana" w:cs="Calibri"/>
          <w:b/>
        </w:rPr>
        <w:t>pracovní tým</w:t>
      </w:r>
    </w:p>
    <w:tbl>
      <w:tblPr>
        <w:tblW w:w="0" w:type="auto"/>
        <w:tblInd w:w="-157" w:type="dxa"/>
        <w:tblCellMar>
          <w:left w:w="107" w:type="dxa"/>
          <w:right w:w="107" w:type="dxa"/>
        </w:tblCellMar>
        <w:tblLook w:val="04A0" w:firstRow="1" w:lastRow="0" w:firstColumn="1" w:lastColumn="0" w:noHBand="0" w:noVBand="1"/>
      </w:tblPr>
      <w:tblGrid>
        <w:gridCol w:w="1988"/>
        <w:gridCol w:w="2143"/>
        <w:gridCol w:w="1541"/>
        <w:gridCol w:w="1616"/>
        <w:gridCol w:w="1541"/>
      </w:tblGrid>
      <w:tr w:rsidR="008047DE" w:rsidRPr="00CC3C0D" w14:paraId="6828ECE2" w14:textId="67A23B21" w:rsidTr="00B159DB">
        <w:trPr>
          <w:cantSplit/>
        </w:trPr>
        <w:tc>
          <w:tcPr>
            <w:tcW w:w="1988" w:type="dxa"/>
            <w:tcBorders>
              <w:top w:val="single" w:sz="12" w:space="0" w:color="auto"/>
              <w:left w:val="single" w:sz="12" w:space="0" w:color="auto"/>
              <w:bottom w:val="nil"/>
              <w:right w:val="nil"/>
            </w:tcBorders>
          </w:tcPr>
          <w:p w14:paraId="4FAC62F5" w14:textId="77777777" w:rsidR="00987273" w:rsidRDefault="00987273" w:rsidP="001E0A88">
            <w:pPr>
              <w:pStyle w:val="tabulka"/>
              <w:widowControl/>
              <w:rPr>
                <w:rFonts w:ascii="Verdana" w:hAnsi="Verdana" w:cs="Calibri"/>
                <w:b/>
                <w:sz w:val="18"/>
                <w:szCs w:val="18"/>
              </w:rPr>
            </w:pPr>
          </w:p>
          <w:p w14:paraId="212DF37C" w14:textId="2D2DC35C" w:rsidR="008047DE" w:rsidRPr="00987273" w:rsidRDefault="008047DE" w:rsidP="001E0A88">
            <w:pPr>
              <w:pStyle w:val="tabulka"/>
              <w:widowControl/>
              <w:rPr>
                <w:rFonts w:ascii="Verdana" w:hAnsi="Verdana" w:cs="Calibri"/>
                <w:b/>
                <w:sz w:val="18"/>
                <w:szCs w:val="18"/>
              </w:rPr>
            </w:pPr>
            <w:r w:rsidRPr="00987273">
              <w:rPr>
                <w:rFonts w:ascii="Verdana" w:hAnsi="Verdana" w:cs="Calibri"/>
                <w:b/>
                <w:sz w:val="18"/>
                <w:szCs w:val="18"/>
              </w:rPr>
              <w:t>Identifikace vedoucího pracovníka/člena týmu</w:t>
            </w:r>
          </w:p>
        </w:tc>
        <w:tc>
          <w:tcPr>
            <w:tcW w:w="2144" w:type="dxa"/>
            <w:tcBorders>
              <w:top w:val="single" w:sz="12" w:space="0" w:color="auto"/>
              <w:left w:val="single" w:sz="12" w:space="0" w:color="auto"/>
              <w:bottom w:val="nil"/>
              <w:right w:val="nil"/>
            </w:tcBorders>
            <w:vAlign w:val="center"/>
            <w:hideMark/>
          </w:tcPr>
          <w:p w14:paraId="7AE2AB51" w14:textId="77777777" w:rsidR="008047DE" w:rsidRPr="00987273" w:rsidRDefault="008047DE" w:rsidP="001E0A88">
            <w:pPr>
              <w:pStyle w:val="tabulka"/>
              <w:widowControl/>
              <w:rPr>
                <w:rFonts w:ascii="Verdana" w:hAnsi="Verdana" w:cs="Calibri"/>
                <w:b/>
                <w:sz w:val="18"/>
                <w:szCs w:val="18"/>
              </w:rPr>
            </w:pPr>
            <w:r w:rsidRPr="00987273">
              <w:rPr>
                <w:rFonts w:ascii="Verdana" w:hAnsi="Verdana" w:cs="Calibri"/>
                <w:b/>
                <w:sz w:val="18"/>
                <w:szCs w:val="18"/>
              </w:rPr>
              <w:t xml:space="preserve">Jméno, příjmení, titul </w:t>
            </w:r>
          </w:p>
        </w:tc>
        <w:tc>
          <w:tcPr>
            <w:tcW w:w="1541" w:type="dxa"/>
            <w:tcBorders>
              <w:top w:val="single" w:sz="12" w:space="0" w:color="auto"/>
              <w:left w:val="single" w:sz="6" w:space="0" w:color="auto"/>
              <w:bottom w:val="nil"/>
              <w:right w:val="single" w:sz="6" w:space="0" w:color="auto"/>
            </w:tcBorders>
          </w:tcPr>
          <w:p w14:paraId="53EDA4BF" w14:textId="77777777" w:rsidR="008047DE" w:rsidRPr="00987273" w:rsidRDefault="008047DE" w:rsidP="001E0A88">
            <w:pPr>
              <w:pStyle w:val="tabulka"/>
              <w:widowControl/>
              <w:spacing w:before="0"/>
              <w:rPr>
                <w:rFonts w:ascii="Verdana" w:hAnsi="Verdana" w:cs="Calibri"/>
                <w:b/>
                <w:sz w:val="18"/>
                <w:szCs w:val="18"/>
              </w:rPr>
            </w:pPr>
          </w:p>
          <w:p w14:paraId="6AE76FB4" w14:textId="77777777" w:rsidR="008047DE" w:rsidRPr="00987273" w:rsidRDefault="008047DE" w:rsidP="001E0A88">
            <w:pPr>
              <w:pStyle w:val="tabulka"/>
              <w:widowControl/>
              <w:spacing w:before="0"/>
              <w:rPr>
                <w:rFonts w:ascii="Verdana" w:hAnsi="Verdana" w:cs="Calibri"/>
                <w:b/>
                <w:sz w:val="18"/>
                <w:szCs w:val="18"/>
              </w:rPr>
            </w:pPr>
          </w:p>
          <w:p w14:paraId="7A309F9A" w14:textId="77777777" w:rsidR="00987273" w:rsidRDefault="00987273" w:rsidP="001E0A88">
            <w:pPr>
              <w:pStyle w:val="tabulka"/>
              <w:widowControl/>
              <w:spacing w:before="0"/>
              <w:rPr>
                <w:rFonts w:ascii="Verdana" w:hAnsi="Verdana" w:cs="Calibri"/>
                <w:b/>
                <w:sz w:val="18"/>
                <w:szCs w:val="18"/>
              </w:rPr>
            </w:pPr>
          </w:p>
          <w:p w14:paraId="35D30C7F" w14:textId="3F92B4D8" w:rsidR="008047DE" w:rsidRPr="00987273" w:rsidRDefault="008047DE" w:rsidP="001E0A88">
            <w:pPr>
              <w:pStyle w:val="tabulka"/>
              <w:widowControl/>
              <w:spacing w:before="0"/>
              <w:rPr>
                <w:rFonts w:ascii="Verdana" w:hAnsi="Verdana" w:cs="Calibri"/>
                <w:b/>
                <w:sz w:val="18"/>
                <w:szCs w:val="18"/>
              </w:rPr>
            </w:pPr>
            <w:r w:rsidRPr="00987273">
              <w:rPr>
                <w:rFonts w:ascii="Verdana" w:hAnsi="Verdana" w:cs="Calibri"/>
                <w:b/>
                <w:sz w:val="18"/>
                <w:szCs w:val="18"/>
              </w:rPr>
              <w:t>Vzdělání</w:t>
            </w:r>
          </w:p>
        </w:tc>
        <w:tc>
          <w:tcPr>
            <w:tcW w:w="1616" w:type="dxa"/>
            <w:tcBorders>
              <w:top w:val="single" w:sz="12" w:space="0" w:color="auto"/>
              <w:left w:val="single" w:sz="6" w:space="0" w:color="auto"/>
              <w:bottom w:val="nil"/>
              <w:right w:val="single" w:sz="12" w:space="0" w:color="auto"/>
            </w:tcBorders>
            <w:vAlign w:val="center"/>
            <w:hideMark/>
          </w:tcPr>
          <w:p w14:paraId="201142EC" w14:textId="77777777" w:rsidR="00987273" w:rsidRDefault="00987273" w:rsidP="001E0A88">
            <w:pPr>
              <w:pStyle w:val="tabulka"/>
              <w:widowControl/>
              <w:spacing w:before="0"/>
              <w:rPr>
                <w:rFonts w:ascii="Verdana" w:hAnsi="Verdana" w:cs="Calibri"/>
                <w:b/>
                <w:sz w:val="18"/>
                <w:szCs w:val="18"/>
              </w:rPr>
            </w:pPr>
          </w:p>
          <w:p w14:paraId="64D3495F" w14:textId="27D7E24C" w:rsidR="008047DE" w:rsidRPr="00987273" w:rsidRDefault="008047DE" w:rsidP="001E0A88">
            <w:pPr>
              <w:pStyle w:val="tabulka"/>
              <w:widowControl/>
              <w:spacing w:before="0"/>
              <w:rPr>
                <w:rFonts w:ascii="Verdana" w:hAnsi="Verdana" w:cs="Calibri"/>
                <w:b/>
                <w:sz w:val="18"/>
                <w:szCs w:val="18"/>
              </w:rPr>
            </w:pPr>
            <w:r w:rsidRPr="00987273">
              <w:rPr>
                <w:rFonts w:ascii="Verdana" w:hAnsi="Verdana" w:cs="Calibri"/>
                <w:b/>
                <w:sz w:val="18"/>
                <w:szCs w:val="18"/>
              </w:rPr>
              <w:t>Léta praxe</w:t>
            </w:r>
          </w:p>
          <w:p w14:paraId="18B2A099" w14:textId="77777777" w:rsidR="008047DE" w:rsidRPr="00987273" w:rsidRDefault="008047DE" w:rsidP="001E0A88">
            <w:pPr>
              <w:pStyle w:val="tabulka"/>
              <w:widowControl/>
              <w:spacing w:before="0"/>
              <w:rPr>
                <w:rFonts w:ascii="Verdana" w:hAnsi="Verdana" w:cs="Calibri"/>
                <w:b/>
                <w:sz w:val="18"/>
                <w:szCs w:val="18"/>
              </w:rPr>
            </w:pPr>
            <w:r w:rsidRPr="00987273">
              <w:rPr>
                <w:rFonts w:ascii="Verdana" w:hAnsi="Verdana" w:cs="Calibri"/>
                <w:b/>
                <w:sz w:val="18"/>
                <w:szCs w:val="18"/>
              </w:rPr>
              <w:t>v oboru požadovaném pro</w:t>
            </w:r>
          </w:p>
          <w:p w14:paraId="17C7D451" w14:textId="77777777" w:rsidR="008047DE" w:rsidRPr="00987273" w:rsidRDefault="008047DE" w:rsidP="001E0A88">
            <w:pPr>
              <w:pStyle w:val="tabulka"/>
              <w:widowControl/>
              <w:rPr>
                <w:rFonts w:ascii="Verdana" w:hAnsi="Verdana" w:cs="Calibri"/>
                <w:b/>
                <w:sz w:val="18"/>
                <w:szCs w:val="18"/>
              </w:rPr>
            </w:pPr>
            <w:r w:rsidRPr="00987273">
              <w:rPr>
                <w:rFonts w:ascii="Verdana" w:hAnsi="Verdana" w:cs="Calibri"/>
                <w:b/>
                <w:sz w:val="18"/>
                <w:szCs w:val="18"/>
              </w:rPr>
              <w:t>pro splnění kvalifikace</w:t>
            </w:r>
          </w:p>
        </w:tc>
        <w:tc>
          <w:tcPr>
            <w:tcW w:w="1540" w:type="dxa"/>
            <w:tcBorders>
              <w:top w:val="single" w:sz="12" w:space="0" w:color="auto"/>
              <w:left w:val="single" w:sz="6" w:space="0" w:color="auto"/>
              <w:bottom w:val="nil"/>
              <w:right w:val="single" w:sz="12" w:space="0" w:color="auto"/>
            </w:tcBorders>
          </w:tcPr>
          <w:p w14:paraId="1D558A87" w14:textId="77777777" w:rsidR="00987273" w:rsidRDefault="00987273" w:rsidP="001E0A88">
            <w:pPr>
              <w:pStyle w:val="tabulka"/>
              <w:widowControl/>
              <w:spacing w:before="0"/>
              <w:rPr>
                <w:rFonts w:ascii="Verdana" w:hAnsi="Verdana" w:cs="Calibri"/>
                <w:b/>
                <w:sz w:val="18"/>
                <w:szCs w:val="18"/>
              </w:rPr>
            </w:pPr>
          </w:p>
          <w:p w14:paraId="129424AB" w14:textId="77777777" w:rsidR="00987273" w:rsidRDefault="00987273" w:rsidP="001E0A88">
            <w:pPr>
              <w:pStyle w:val="tabulka"/>
              <w:widowControl/>
              <w:spacing w:before="0"/>
              <w:rPr>
                <w:rFonts w:ascii="Verdana" w:hAnsi="Verdana" w:cs="Calibri"/>
                <w:b/>
                <w:sz w:val="18"/>
                <w:szCs w:val="18"/>
              </w:rPr>
            </w:pPr>
          </w:p>
          <w:p w14:paraId="55C33ECC" w14:textId="7DF7480D" w:rsidR="008047DE" w:rsidRPr="00987273" w:rsidRDefault="008047DE" w:rsidP="001E0A88">
            <w:pPr>
              <w:pStyle w:val="tabulka"/>
              <w:widowControl/>
              <w:spacing w:before="0"/>
              <w:rPr>
                <w:rFonts w:ascii="Verdana" w:hAnsi="Verdana" w:cs="Calibri"/>
                <w:b/>
                <w:sz w:val="18"/>
                <w:szCs w:val="18"/>
              </w:rPr>
            </w:pPr>
            <w:r w:rsidRPr="00987273">
              <w:rPr>
                <w:rFonts w:ascii="Verdana" w:hAnsi="Verdana" w:cs="Calibri"/>
                <w:b/>
                <w:sz w:val="18"/>
                <w:szCs w:val="18"/>
              </w:rPr>
              <w:t>Uveďte, v jakém vztahu k dodavateli osoba je</w:t>
            </w:r>
          </w:p>
        </w:tc>
      </w:tr>
      <w:tr w:rsidR="008047DE" w:rsidRPr="00CC3C0D" w14:paraId="48EBDED9" w14:textId="3E4D0D4C" w:rsidTr="00B159DB">
        <w:trPr>
          <w:cantSplit/>
          <w:trHeight w:val="70"/>
        </w:trPr>
        <w:tc>
          <w:tcPr>
            <w:tcW w:w="1988" w:type="dxa"/>
            <w:tcBorders>
              <w:top w:val="nil"/>
              <w:left w:val="single" w:sz="12" w:space="0" w:color="auto"/>
              <w:bottom w:val="single" w:sz="12" w:space="0" w:color="auto"/>
              <w:right w:val="single" w:sz="6" w:space="0" w:color="auto"/>
            </w:tcBorders>
          </w:tcPr>
          <w:p w14:paraId="0514828E" w14:textId="77777777" w:rsidR="008047DE" w:rsidRDefault="008047DE" w:rsidP="001E0A88">
            <w:pPr>
              <w:jc w:val="center"/>
              <w:rPr>
                <w:rFonts w:ascii="Verdana" w:hAnsi="Verdana" w:cs="Calibri"/>
              </w:rPr>
            </w:pPr>
          </w:p>
        </w:tc>
        <w:tc>
          <w:tcPr>
            <w:tcW w:w="2144" w:type="dxa"/>
            <w:tcBorders>
              <w:top w:val="nil"/>
              <w:left w:val="single" w:sz="12" w:space="0" w:color="auto"/>
              <w:bottom w:val="single" w:sz="12" w:space="0" w:color="auto"/>
              <w:right w:val="single" w:sz="6" w:space="0" w:color="auto"/>
            </w:tcBorders>
            <w:vAlign w:val="center"/>
          </w:tcPr>
          <w:p w14:paraId="7EE13D00" w14:textId="77777777" w:rsidR="008047DE" w:rsidRDefault="008047DE" w:rsidP="001E0A88">
            <w:pPr>
              <w:jc w:val="center"/>
              <w:rPr>
                <w:rFonts w:ascii="Verdana" w:hAnsi="Verdana" w:cs="Calibri"/>
              </w:rPr>
            </w:pPr>
          </w:p>
        </w:tc>
        <w:tc>
          <w:tcPr>
            <w:tcW w:w="1541" w:type="dxa"/>
            <w:tcBorders>
              <w:top w:val="nil"/>
              <w:left w:val="single" w:sz="6" w:space="0" w:color="auto"/>
              <w:bottom w:val="single" w:sz="12" w:space="0" w:color="auto"/>
              <w:right w:val="single" w:sz="6" w:space="0" w:color="auto"/>
            </w:tcBorders>
          </w:tcPr>
          <w:p w14:paraId="36D49BF8" w14:textId="77777777" w:rsidR="008047DE" w:rsidRDefault="008047DE" w:rsidP="001E0A88">
            <w:pPr>
              <w:jc w:val="center"/>
              <w:rPr>
                <w:rFonts w:ascii="Verdana" w:hAnsi="Verdana" w:cs="Calibri"/>
                <w:b/>
                <w:bCs/>
                <w:highlight w:val="yellow"/>
              </w:rPr>
            </w:pPr>
          </w:p>
        </w:tc>
        <w:tc>
          <w:tcPr>
            <w:tcW w:w="1616" w:type="dxa"/>
            <w:tcBorders>
              <w:top w:val="nil"/>
              <w:left w:val="single" w:sz="6" w:space="0" w:color="auto"/>
              <w:bottom w:val="single" w:sz="12" w:space="0" w:color="auto"/>
              <w:right w:val="single" w:sz="12" w:space="0" w:color="auto"/>
            </w:tcBorders>
            <w:vAlign w:val="center"/>
          </w:tcPr>
          <w:p w14:paraId="21EE2AC7" w14:textId="7C9337E7" w:rsidR="008047DE" w:rsidRDefault="008047DE" w:rsidP="001E0A88">
            <w:pPr>
              <w:jc w:val="center"/>
              <w:rPr>
                <w:rFonts w:ascii="Verdana" w:hAnsi="Verdana" w:cs="Calibri"/>
                <w:b/>
                <w:bCs/>
                <w:highlight w:val="yellow"/>
              </w:rPr>
            </w:pPr>
          </w:p>
        </w:tc>
        <w:tc>
          <w:tcPr>
            <w:tcW w:w="1540" w:type="dxa"/>
            <w:tcBorders>
              <w:top w:val="nil"/>
              <w:left w:val="single" w:sz="6" w:space="0" w:color="auto"/>
              <w:bottom w:val="single" w:sz="12" w:space="0" w:color="auto"/>
              <w:right w:val="single" w:sz="12" w:space="0" w:color="auto"/>
            </w:tcBorders>
          </w:tcPr>
          <w:p w14:paraId="2D03F9BF" w14:textId="77777777" w:rsidR="008047DE" w:rsidRDefault="008047DE" w:rsidP="001E0A88">
            <w:pPr>
              <w:jc w:val="center"/>
              <w:rPr>
                <w:rFonts w:ascii="Verdana" w:hAnsi="Verdana" w:cs="Calibri"/>
                <w:b/>
                <w:bCs/>
                <w:highlight w:val="yellow"/>
              </w:rPr>
            </w:pPr>
          </w:p>
        </w:tc>
      </w:tr>
      <w:tr w:rsidR="00B159DB" w:rsidRPr="00CC3C0D" w14:paraId="52D5C72E" w14:textId="0C90E5C3" w:rsidTr="00B159DB">
        <w:trPr>
          <w:cantSplit/>
          <w:trHeight w:val="432"/>
        </w:trPr>
        <w:tc>
          <w:tcPr>
            <w:tcW w:w="1988" w:type="dxa"/>
            <w:tcBorders>
              <w:top w:val="single" w:sz="12" w:space="0" w:color="auto"/>
              <w:left w:val="single" w:sz="12" w:space="0" w:color="auto"/>
              <w:bottom w:val="single" w:sz="2" w:space="0" w:color="auto"/>
              <w:right w:val="single" w:sz="6" w:space="0" w:color="auto"/>
            </w:tcBorders>
            <w:vAlign w:val="center"/>
          </w:tcPr>
          <w:p w14:paraId="1BD0FA69" w14:textId="77777777" w:rsidR="00B159DB" w:rsidRPr="00B06AAC" w:rsidRDefault="00B159DB" w:rsidP="00B159DB">
            <w:pPr>
              <w:ind w:firstLine="27"/>
              <w:jc w:val="center"/>
              <w:rPr>
                <w:rFonts w:ascii="Verdana" w:hAnsi="Verdana" w:cs="Calibri"/>
                <w:b/>
                <w:bCs/>
                <w:highlight w:val="yellow"/>
              </w:rPr>
            </w:pPr>
            <w:r>
              <w:rPr>
                <w:rFonts w:ascii="Verdana" w:hAnsi="Verdana" w:cs="Calibri"/>
                <w:b/>
              </w:rPr>
              <w:t>vedoucí pracovník</w:t>
            </w:r>
          </w:p>
        </w:tc>
        <w:tc>
          <w:tcPr>
            <w:tcW w:w="2144" w:type="dxa"/>
            <w:tcBorders>
              <w:top w:val="single" w:sz="12" w:space="0" w:color="auto"/>
              <w:left w:val="single" w:sz="12" w:space="0" w:color="auto"/>
              <w:bottom w:val="single" w:sz="2" w:space="0" w:color="auto"/>
              <w:right w:val="single" w:sz="6" w:space="0" w:color="auto"/>
            </w:tcBorders>
            <w:vAlign w:val="center"/>
            <w:hideMark/>
          </w:tcPr>
          <w:p w14:paraId="3B233DE0" w14:textId="77777777" w:rsidR="00B159DB" w:rsidRDefault="00B159DB" w:rsidP="00B159DB">
            <w:pPr>
              <w:ind w:firstLine="27"/>
              <w:jc w:val="center"/>
              <w:rPr>
                <w:rFonts w:ascii="Verdana" w:hAnsi="Verdana"/>
              </w:rPr>
            </w:pPr>
            <w:r>
              <w:rPr>
                <w:rFonts w:ascii="Verdana" w:hAnsi="Verdana" w:cs="Calibri"/>
                <w:b/>
                <w:bCs/>
                <w:highlight w:val="yellow"/>
              </w:rPr>
              <w:t>[DOPLNÍ DODAVATEL]</w:t>
            </w:r>
          </w:p>
        </w:tc>
        <w:tc>
          <w:tcPr>
            <w:tcW w:w="1541" w:type="dxa"/>
            <w:tcBorders>
              <w:top w:val="single" w:sz="12" w:space="0" w:color="auto"/>
              <w:left w:val="single" w:sz="12" w:space="0" w:color="auto"/>
              <w:bottom w:val="single" w:sz="2" w:space="0" w:color="auto"/>
              <w:right w:val="single" w:sz="6" w:space="0" w:color="auto"/>
            </w:tcBorders>
            <w:vAlign w:val="center"/>
          </w:tcPr>
          <w:p w14:paraId="0F6440EF" w14:textId="20413E6C" w:rsidR="00B159DB" w:rsidRDefault="00B159DB" w:rsidP="00B159DB">
            <w:pPr>
              <w:ind w:firstLine="27"/>
              <w:jc w:val="center"/>
              <w:rPr>
                <w:rFonts w:ascii="Verdana" w:hAnsi="Verdana" w:cs="Calibri"/>
                <w:b/>
                <w:bCs/>
                <w:highlight w:val="yellow"/>
              </w:rPr>
            </w:pPr>
            <w:r>
              <w:rPr>
                <w:rFonts w:ascii="Verdana" w:hAnsi="Verdana" w:cs="Calibri"/>
                <w:b/>
                <w:bCs/>
                <w:highlight w:val="yellow"/>
              </w:rPr>
              <w:t>[DOPLNÍ DODAVATEL]</w:t>
            </w:r>
          </w:p>
        </w:tc>
        <w:tc>
          <w:tcPr>
            <w:tcW w:w="1616" w:type="dxa"/>
            <w:tcBorders>
              <w:top w:val="single" w:sz="12" w:space="0" w:color="auto"/>
              <w:left w:val="single" w:sz="6" w:space="0" w:color="auto"/>
              <w:bottom w:val="single" w:sz="2" w:space="0" w:color="auto"/>
              <w:right w:val="single" w:sz="12" w:space="0" w:color="auto"/>
            </w:tcBorders>
            <w:vAlign w:val="center"/>
            <w:hideMark/>
          </w:tcPr>
          <w:p w14:paraId="520988E6" w14:textId="15704719" w:rsidR="00B159DB" w:rsidRDefault="00B159DB" w:rsidP="00B159DB">
            <w:pPr>
              <w:ind w:firstLine="27"/>
              <w:jc w:val="center"/>
              <w:rPr>
                <w:rFonts w:ascii="Verdana" w:hAnsi="Verdana"/>
              </w:rPr>
            </w:pPr>
            <w:r>
              <w:rPr>
                <w:rFonts w:ascii="Verdana" w:hAnsi="Verdana" w:cs="Calibri"/>
                <w:b/>
                <w:bCs/>
                <w:highlight w:val="yellow"/>
              </w:rPr>
              <w:t>[DOPLNÍ DODAVATEL]</w:t>
            </w:r>
          </w:p>
        </w:tc>
        <w:tc>
          <w:tcPr>
            <w:tcW w:w="1540" w:type="dxa"/>
            <w:tcBorders>
              <w:top w:val="single" w:sz="12" w:space="0" w:color="auto"/>
              <w:left w:val="single" w:sz="12" w:space="0" w:color="auto"/>
              <w:bottom w:val="single" w:sz="2" w:space="0" w:color="auto"/>
              <w:right w:val="single" w:sz="6" w:space="0" w:color="auto"/>
            </w:tcBorders>
            <w:vAlign w:val="center"/>
          </w:tcPr>
          <w:p w14:paraId="2DCB275B" w14:textId="126737F8" w:rsidR="00B159DB" w:rsidRDefault="00B159DB" w:rsidP="00B159DB">
            <w:pPr>
              <w:ind w:firstLine="27"/>
              <w:jc w:val="center"/>
              <w:rPr>
                <w:rFonts w:ascii="Verdana" w:hAnsi="Verdana" w:cs="Calibri"/>
                <w:b/>
                <w:bCs/>
                <w:highlight w:val="yellow"/>
              </w:rPr>
            </w:pPr>
            <w:r>
              <w:rPr>
                <w:rFonts w:ascii="Verdana" w:hAnsi="Verdana" w:cs="Calibri"/>
                <w:b/>
                <w:bCs/>
                <w:highlight w:val="yellow"/>
              </w:rPr>
              <w:t>[DOPLNÍ DODAVATEL]</w:t>
            </w:r>
          </w:p>
        </w:tc>
      </w:tr>
      <w:tr w:rsidR="00B159DB" w:rsidRPr="00CC3C0D" w14:paraId="5925F8EB" w14:textId="65B1ACC4" w:rsidTr="00B159DB">
        <w:trPr>
          <w:cantSplit/>
          <w:trHeight w:val="567"/>
        </w:trPr>
        <w:tc>
          <w:tcPr>
            <w:tcW w:w="1988" w:type="dxa"/>
            <w:tcBorders>
              <w:top w:val="single" w:sz="2" w:space="0" w:color="auto"/>
              <w:left w:val="single" w:sz="12" w:space="0" w:color="auto"/>
              <w:bottom w:val="single" w:sz="4" w:space="0" w:color="auto"/>
              <w:right w:val="single" w:sz="6" w:space="0" w:color="auto"/>
            </w:tcBorders>
            <w:vAlign w:val="center"/>
          </w:tcPr>
          <w:p w14:paraId="6E471191" w14:textId="408648DA" w:rsidR="00B159DB" w:rsidRPr="0018662E" w:rsidRDefault="00B159DB" w:rsidP="00B159DB">
            <w:pPr>
              <w:rPr>
                <w:rFonts w:ascii="Verdana" w:hAnsi="Verdana" w:cs="Calibri"/>
                <w:b/>
                <w:bCs/>
              </w:rPr>
            </w:pPr>
            <w:r>
              <w:rPr>
                <w:rFonts w:ascii="Verdana" w:hAnsi="Verdana" w:cs="Calibri"/>
                <w:b/>
                <w:bCs/>
              </w:rPr>
              <w:t xml:space="preserve">      </w:t>
            </w:r>
            <w:r w:rsidRPr="0018662E">
              <w:rPr>
                <w:rFonts w:ascii="Verdana" w:hAnsi="Verdana" w:cs="Calibri"/>
                <w:b/>
                <w:bCs/>
              </w:rPr>
              <w:t>člen týmu</w:t>
            </w:r>
          </w:p>
        </w:tc>
        <w:tc>
          <w:tcPr>
            <w:tcW w:w="2144" w:type="dxa"/>
            <w:tcBorders>
              <w:top w:val="single" w:sz="2" w:space="0" w:color="auto"/>
              <w:left w:val="single" w:sz="12" w:space="0" w:color="auto"/>
              <w:bottom w:val="single" w:sz="4" w:space="0" w:color="auto"/>
              <w:right w:val="single" w:sz="6" w:space="0" w:color="auto"/>
            </w:tcBorders>
            <w:vAlign w:val="center"/>
            <w:hideMark/>
          </w:tcPr>
          <w:p w14:paraId="3779CA0F" w14:textId="77777777" w:rsidR="00B159DB" w:rsidRDefault="00B159DB" w:rsidP="00B159DB">
            <w:pPr>
              <w:ind w:firstLine="27"/>
              <w:jc w:val="center"/>
              <w:rPr>
                <w:rFonts w:ascii="Verdana" w:hAnsi="Verdana"/>
              </w:rPr>
            </w:pPr>
            <w:r>
              <w:rPr>
                <w:rFonts w:ascii="Verdana" w:hAnsi="Verdana" w:cs="Calibri"/>
                <w:b/>
                <w:bCs/>
                <w:highlight w:val="yellow"/>
              </w:rPr>
              <w:t>[DOPLNÍ DODAVATEL]</w:t>
            </w:r>
          </w:p>
        </w:tc>
        <w:tc>
          <w:tcPr>
            <w:tcW w:w="1541" w:type="dxa"/>
            <w:tcBorders>
              <w:top w:val="single" w:sz="2" w:space="0" w:color="auto"/>
              <w:left w:val="single" w:sz="12" w:space="0" w:color="auto"/>
              <w:bottom w:val="single" w:sz="4" w:space="0" w:color="auto"/>
              <w:right w:val="single" w:sz="6" w:space="0" w:color="auto"/>
            </w:tcBorders>
            <w:vAlign w:val="center"/>
          </w:tcPr>
          <w:p w14:paraId="080D123C" w14:textId="02047A06" w:rsidR="00B159DB" w:rsidRDefault="00B159DB" w:rsidP="00B159DB">
            <w:pPr>
              <w:ind w:firstLine="27"/>
              <w:jc w:val="center"/>
              <w:rPr>
                <w:rFonts w:ascii="Verdana" w:hAnsi="Verdana" w:cs="Calibri"/>
                <w:b/>
                <w:bCs/>
                <w:highlight w:val="yellow"/>
              </w:rPr>
            </w:pPr>
            <w:r>
              <w:rPr>
                <w:rFonts w:ascii="Verdana" w:hAnsi="Verdana" w:cs="Calibri"/>
                <w:b/>
                <w:bCs/>
                <w:highlight w:val="yellow"/>
              </w:rPr>
              <w:t>[DOPLNÍ DODAVATEL]</w:t>
            </w:r>
          </w:p>
        </w:tc>
        <w:tc>
          <w:tcPr>
            <w:tcW w:w="1616" w:type="dxa"/>
            <w:tcBorders>
              <w:top w:val="single" w:sz="2" w:space="0" w:color="auto"/>
              <w:left w:val="single" w:sz="6" w:space="0" w:color="auto"/>
              <w:bottom w:val="single" w:sz="4" w:space="0" w:color="auto"/>
              <w:right w:val="single" w:sz="12" w:space="0" w:color="auto"/>
            </w:tcBorders>
            <w:vAlign w:val="center"/>
            <w:hideMark/>
          </w:tcPr>
          <w:p w14:paraId="564967F5" w14:textId="141BC2CE" w:rsidR="00B159DB" w:rsidRDefault="00B159DB" w:rsidP="00B159DB">
            <w:pPr>
              <w:ind w:firstLine="27"/>
              <w:jc w:val="center"/>
              <w:rPr>
                <w:rFonts w:ascii="Verdana" w:hAnsi="Verdana"/>
              </w:rPr>
            </w:pPr>
            <w:r>
              <w:rPr>
                <w:rFonts w:ascii="Verdana" w:hAnsi="Verdana" w:cs="Calibri"/>
                <w:b/>
                <w:bCs/>
                <w:highlight w:val="yellow"/>
              </w:rPr>
              <w:t>[DOPLNÍ DODAVATEL]</w:t>
            </w:r>
          </w:p>
        </w:tc>
        <w:tc>
          <w:tcPr>
            <w:tcW w:w="1540" w:type="dxa"/>
            <w:tcBorders>
              <w:top w:val="single" w:sz="2" w:space="0" w:color="auto"/>
              <w:left w:val="single" w:sz="12" w:space="0" w:color="auto"/>
              <w:bottom w:val="single" w:sz="4" w:space="0" w:color="auto"/>
              <w:right w:val="single" w:sz="6" w:space="0" w:color="auto"/>
            </w:tcBorders>
            <w:vAlign w:val="center"/>
          </w:tcPr>
          <w:p w14:paraId="6C3DCBD1" w14:textId="1CDAE635" w:rsidR="00B159DB" w:rsidRDefault="00B159DB" w:rsidP="00B159DB">
            <w:pPr>
              <w:ind w:firstLine="27"/>
              <w:jc w:val="center"/>
              <w:rPr>
                <w:rFonts w:ascii="Verdana" w:hAnsi="Verdana" w:cs="Calibri"/>
                <w:b/>
                <w:bCs/>
                <w:highlight w:val="yellow"/>
              </w:rPr>
            </w:pPr>
            <w:r>
              <w:rPr>
                <w:rFonts w:ascii="Verdana" w:hAnsi="Verdana" w:cs="Calibri"/>
                <w:b/>
                <w:bCs/>
                <w:highlight w:val="yellow"/>
              </w:rPr>
              <w:t>[DOPLNÍ DODAVATEL]</w:t>
            </w:r>
          </w:p>
        </w:tc>
      </w:tr>
      <w:tr w:rsidR="00B159DB" w:rsidRPr="00CC3C0D" w14:paraId="552A02A6" w14:textId="19C1115B" w:rsidTr="00B159DB">
        <w:trPr>
          <w:cantSplit/>
          <w:trHeight w:val="567"/>
        </w:trPr>
        <w:tc>
          <w:tcPr>
            <w:tcW w:w="1988" w:type="dxa"/>
            <w:tcBorders>
              <w:top w:val="single" w:sz="4" w:space="0" w:color="auto"/>
              <w:left w:val="single" w:sz="12" w:space="0" w:color="auto"/>
              <w:bottom w:val="single" w:sz="4" w:space="0" w:color="auto"/>
              <w:right w:val="single" w:sz="6" w:space="0" w:color="auto"/>
            </w:tcBorders>
          </w:tcPr>
          <w:p w14:paraId="20CB4430" w14:textId="77777777" w:rsidR="00B159DB" w:rsidRPr="0018662E" w:rsidRDefault="00B159DB" w:rsidP="00B159DB">
            <w:pPr>
              <w:ind w:firstLine="27"/>
              <w:jc w:val="center"/>
              <w:rPr>
                <w:rFonts w:ascii="Verdana" w:hAnsi="Verdana" w:cs="Calibri"/>
                <w:b/>
                <w:bCs/>
              </w:rPr>
            </w:pPr>
            <w:r w:rsidRPr="0018662E">
              <w:rPr>
                <w:rFonts w:ascii="Verdana" w:hAnsi="Verdana" w:cs="Calibri"/>
                <w:b/>
                <w:bCs/>
              </w:rPr>
              <w:t>člen týmu</w:t>
            </w:r>
          </w:p>
        </w:tc>
        <w:tc>
          <w:tcPr>
            <w:tcW w:w="2144" w:type="dxa"/>
            <w:tcBorders>
              <w:top w:val="single" w:sz="4" w:space="0" w:color="auto"/>
              <w:left w:val="single" w:sz="12" w:space="0" w:color="auto"/>
              <w:bottom w:val="single" w:sz="4" w:space="0" w:color="auto"/>
              <w:right w:val="single" w:sz="6" w:space="0" w:color="auto"/>
            </w:tcBorders>
            <w:vAlign w:val="center"/>
            <w:hideMark/>
          </w:tcPr>
          <w:p w14:paraId="31039FBC" w14:textId="77777777" w:rsidR="00B159DB" w:rsidRDefault="00B159DB" w:rsidP="00B159DB">
            <w:pPr>
              <w:ind w:firstLine="27"/>
              <w:jc w:val="center"/>
              <w:rPr>
                <w:rFonts w:ascii="Verdana" w:hAnsi="Verdana"/>
              </w:rPr>
            </w:pPr>
            <w:r>
              <w:rPr>
                <w:rFonts w:ascii="Verdana" w:hAnsi="Verdana" w:cs="Calibri"/>
                <w:b/>
                <w:bCs/>
                <w:highlight w:val="yellow"/>
              </w:rPr>
              <w:t>[DOPLNÍ DODAVATEL]</w:t>
            </w:r>
          </w:p>
        </w:tc>
        <w:tc>
          <w:tcPr>
            <w:tcW w:w="1541" w:type="dxa"/>
            <w:tcBorders>
              <w:top w:val="single" w:sz="4" w:space="0" w:color="auto"/>
              <w:left w:val="single" w:sz="12" w:space="0" w:color="auto"/>
              <w:bottom w:val="single" w:sz="4" w:space="0" w:color="auto"/>
              <w:right w:val="single" w:sz="6" w:space="0" w:color="auto"/>
            </w:tcBorders>
            <w:vAlign w:val="center"/>
          </w:tcPr>
          <w:p w14:paraId="1194F50D" w14:textId="00C9E1EB" w:rsidR="00B159DB" w:rsidRDefault="00B159DB" w:rsidP="00B159DB">
            <w:pPr>
              <w:ind w:firstLine="27"/>
              <w:jc w:val="center"/>
              <w:rPr>
                <w:rFonts w:ascii="Verdana" w:hAnsi="Verdana" w:cs="Calibri"/>
                <w:b/>
                <w:bCs/>
                <w:highlight w:val="yellow"/>
              </w:rPr>
            </w:pPr>
            <w:r>
              <w:rPr>
                <w:rFonts w:ascii="Verdana" w:hAnsi="Verdana" w:cs="Calibri"/>
                <w:b/>
                <w:bCs/>
                <w:highlight w:val="yellow"/>
              </w:rPr>
              <w:t>[DOPLNÍ DODAVATEL]</w:t>
            </w:r>
          </w:p>
        </w:tc>
        <w:tc>
          <w:tcPr>
            <w:tcW w:w="1616" w:type="dxa"/>
            <w:tcBorders>
              <w:top w:val="single" w:sz="4" w:space="0" w:color="auto"/>
              <w:left w:val="single" w:sz="6" w:space="0" w:color="auto"/>
              <w:bottom w:val="single" w:sz="4" w:space="0" w:color="auto"/>
              <w:right w:val="single" w:sz="12" w:space="0" w:color="auto"/>
            </w:tcBorders>
            <w:vAlign w:val="center"/>
            <w:hideMark/>
          </w:tcPr>
          <w:p w14:paraId="7313AEE9" w14:textId="78814084" w:rsidR="00B159DB" w:rsidRDefault="00B159DB" w:rsidP="00B159DB">
            <w:pPr>
              <w:ind w:firstLine="27"/>
              <w:jc w:val="center"/>
              <w:rPr>
                <w:rFonts w:ascii="Verdana" w:hAnsi="Verdana"/>
              </w:rPr>
            </w:pPr>
            <w:r>
              <w:rPr>
                <w:rFonts w:ascii="Verdana" w:hAnsi="Verdana" w:cs="Calibri"/>
                <w:b/>
                <w:bCs/>
                <w:highlight w:val="yellow"/>
              </w:rPr>
              <w:t>[DOPLNÍ DODAVATEL]</w:t>
            </w:r>
          </w:p>
        </w:tc>
        <w:tc>
          <w:tcPr>
            <w:tcW w:w="1540" w:type="dxa"/>
            <w:tcBorders>
              <w:top w:val="single" w:sz="4" w:space="0" w:color="auto"/>
              <w:left w:val="single" w:sz="12" w:space="0" w:color="auto"/>
              <w:bottom w:val="single" w:sz="4" w:space="0" w:color="auto"/>
              <w:right w:val="single" w:sz="6" w:space="0" w:color="auto"/>
            </w:tcBorders>
            <w:vAlign w:val="center"/>
          </w:tcPr>
          <w:p w14:paraId="1EC3906D" w14:textId="14BE532D" w:rsidR="00B159DB" w:rsidRDefault="00B159DB" w:rsidP="00B159DB">
            <w:pPr>
              <w:ind w:firstLine="27"/>
              <w:jc w:val="center"/>
              <w:rPr>
                <w:rFonts w:ascii="Verdana" w:hAnsi="Verdana" w:cs="Calibri"/>
                <w:b/>
                <w:bCs/>
                <w:highlight w:val="yellow"/>
              </w:rPr>
            </w:pPr>
            <w:r>
              <w:rPr>
                <w:rFonts w:ascii="Verdana" w:hAnsi="Verdana" w:cs="Calibri"/>
                <w:b/>
                <w:bCs/>
                <w:highlight w:val="yellow"/>
              </w:rPr>
              <w:t>[DOPLNÍ DODAVATEL]</w:t>
            </w:r>
          </w:p>
        </w:tc>
      </w:tr>
      <w:tr w:rsidR="00B159DB" w:rsidRPr="00CC3C0D" w14:paraId="0B5D653B" w14:textId="4F885A32" w:rsidTr="00B159DB">
        <w:trPr>
          <w:cantSplit/>
          <w:trHeight w:val="567"/>
        </w:trPr>
        <w:tc>
          <w:tcPr>
            <w:tcW w:w="1988" w:type="dxa"/>
            <w:tcBorders>
              <w:top w:val="single" w:sz="4" w:space="0" w:color="auto"/>
              <w:left w:val="single" w:sz="12" w:space="0" w:color="auto"/>
              <w:bottom w:val="single" w:sz="6" w:space="0" w:color="auto"/>
              <w:right w:val="single" w:sz="6" w:space="0" w:color="auto"/>
            </w:tcBorders>
          </w:tcPr>
          <w:p w14:paraId="47B48A9F" w14:textId="77777777" w:rsidR="00B159DB" w:rsidRPr="0018662E" w:rsidRDefault="00B159DB" w:rsidP="00B159DB">
            <w:pPr>
              <w:ind w:firstLine="27"/>
              <w:jc w:val="center"/>
              <w:rPr>
                <w:rFonts w:ascii="Verdana" w:hAnsi="Verdana" w:cs="Calibri"/>
                <w:b/>
                <w:bCs/>
              </w:rPr>
            </w:pPr>
            <w:r w:rsidRPr="0018662E">
              <w:rPr>
                <w:rFonts w:ascii="Verdana" w:hAnsi="Verdana" w:cs="Calibri"/>
                <w:b/>
                <w:bCs/>
              </w:rPr>
              <w:t>člen týmu</w:t>
            </w:r>
          </w:p>
        </w:tc>
        <w:tc>
          <w:tcPr>
            <w:tcW w:w="2144" w:type="dxa"/>
            <w:tcBorders>
              <w:top w:val="single" w:sz="4" w:space="0" w:color="auto"/>
              <w:left w:val="single" w:sz="12" w:space="0" w:color="auto"/>
              <w:bottom w:val="single" w:sz="6" w:space="0" w:color="auto"/>
              <w:right w:val="single" w:sz="6" w:space="0" w:color="auto"/>
            </w:tcBorders>
            <w:vAlign w:val="center"/>
            <w:hideMark/>
          </w:tcPr>
          <w:p w14:paraId="7436DA50" w14:textId="77777777" w:rsidR="00B159DB" w:rsidRDefault="00B159DB" w:rsidP="00B159DB">
            <w:pPr>
              <w:ind w:firstLine="27"/>
              <w:jc w:val="center"/>
              <w:rPr>
                <w:rFonts w:ascii="Verdana" w:hAnsi="Verdana"/>
              </w:rPr>
            </w:pPr>
            <w:r>
              <w:rPr>
                <w:rFonts w:ascii="Verdana" w:hAnsi="Verdana" w:cs="Calibri"/>
                <w:b/>
                <w:bCs/>
                <w:highlight w:val="yellow"/>
              </w:rPr>
              <w:t>[DOPLNÍ DODAVATEL]</w:t>
            </w:r>
          </w:p>
        </w:tc>
        <w:tc>
          <w:tcPr>
            <w:tcW w:w="1541" w:type="dxa"/>
            <w:tcBorders>
              <w:top w:val="single" w:sz="4" w:space="0" w:color="auto"/>
              <w:left w:val="single" w:sz="12" w:space="0" w:color="auto"/>
              <w:bottom w:val="single" w:sz="6" w:space="0" w:color="auto"/>
              <w:right w:val="single" w:sz="6" w:space="0" w:color="auto"/>
            </w:tcBorders>
            <w:vAlign w:val="center"/>
          </w:tcPr>
          <w:p w14:paraId="3092022A" w14:textId="5BECAE84" w:rsidR="00B159DB" w:rsidRDefault="00B159DB" w:rsidP="00B159DB">
            <w:pPr>
              <w:ind w:firstLine="27"/>
              <w:jc w:val="center"/>
              <w:rPr>
                <w:rFonts w:ascii="Verdana" w:hAnsi="Verdana" w:cs="Calibri"/>
                <w:b/>
                <w:bCs/>
                <w:highlight w:val="yellow"/>
              </w:rPr>
            </w:pPr>
            <w:r>
              <w:rPr>
                <w:rFonts w:ascii="Verdana" w:hAnsi="Verdana" w:cs="Calibri"/>
                <w:b/>
                <w:bCs/>
                <w:highlight w:val="yellow"/>
              </w:rPr>
              <w:t>[DOPLNÍ DODAVATEL]</w:t>
            </w:r>
          </w:p>
        </w:tc>
        <w:tc>
          <w:tcPr>
            <w:tcW w:w="1616" w:type="dxa"/>
            <w:tcBorders>
              <w:top w:val="single" w:sz="4" w:space="0" w:color="auto"/>
              <w:left w:val="single" w:sz="6" w:space="0" w:color="auto"/>
              <w:bottom w:val="single" w:sz="6" w:space="0" w:color="auto"/>
              <w:right w:val="single" w:sz="12" w:space="0" w:color="auto"/>
            </w:tcBorders>
            <w:vAlign w:val="center"/>
            <w:hideMark/>
          </w:tcPr>
          <w:p w14:paraId="7762261F" w14:textId="1A89B92F" w:rsidR="00B159DB" w:rsidRDefault="00B159DB" w:rsidP="00B159DB">
            <w:pPr>
              <w:ind w:firstLine="27"/>
              <w:jc w:val="center"/>
              <w:rPr>
                <w:rFonts w:ascii="Verdana" w:hAnsi="Verdana"/>
              </w:rPr>
            </w:pPr>
            <w:r>
              <w:rPr>
                <w:rFonts w:ascii="Verdana" w:hAnsi="Verdana" w:cs="Calibri"/>
                <w:b/>
                <w:bCs/>
                <w:highlight w:val="yellow"/>
              </w:rPr>
              <w:t>[DOPLNÍ DODAVATEL]</w:t>
            </w:r>
          </w:p>
        </w:tc>
        <w:tc>
          <w:tcPr>
            <w:tcW w:w="1540" w:type="dxa"/>
            <w:tcBorders>
              <w:top w:val="single" w:sz="4" w:space="0" w:color="auto"/>
              <w:left w:val="single" w:sz="12" w:space="0" w:color="auto"/>
              <w:bottom w:val="single" w:sz="6" w:space="0" w:color="auto"/>
              <w:right w:val="single" w:sz="6" w:space="0" w:color="auto"/>
            </w:tcBorders>
            <w:vAlign w:val="center"/>
          </w:tcPr>
          <w:p w14:paraId="3CF91DA3" w14:textId="6489A99B" w:rsidR="00B159DB" w:rsidRDefault="00B159DB" w:rsidP="00B159DB">
            <w:pPr>
              <w:ind w:firstLine="27"/>
              <w:jc w:val="center"/>
              <w:rPr>
                <w:rFonts w:ascii="Verdana" w:hAnsi="Verdana" w:cs="Calibri"/>
                <w:b/>
                <w:bCs/>
                <w:highlight w:val="yellow"/>
              </w:rPr>
            </w:pPr>
            <w:r>
              <w:rPr>
                <w:rFonts w:ascii="Verdana" w:hAnsi="Verdana" w:cs="Calibri"/>
                <w:b/>
                <w:bCs/>
                <w:highlight w:val="yellow"/>
              </w:rPr>
              <w:t>[DOPLNÍ DODAVATEL]</w:t>
            </w:r>
          </w:p>
        </w:tc>
      </w:tr>
      <w:tr w:rsidR="00B159DB" w:rsidRPr="00CC3C0D" w14:paraId="6B60EBF1" w14:textId="3BF2B827" w:rsidTr="00B159DB">
        <w:trPr>
          <w:cantSplit/>
          <w:trHeight w:val="567"/>
        </w:trPr>
        <w:tc>
          <w:tcPr>
            <w:tcW w:w="1988" w:type="dxa"/>
            <w:tcBorders>
              <w:top w:val="single" w:sz="4" w:space="0" w:color="auto"/>
              <w:left w:val="single" w:sz="12" w:space="0" w:color="auto"/>
              <w:bottom w:val="single" w:sz="6" w:space="0" w:color="auto"/>
              <w:right w:val="single" w:sz="6" w:space="0" w:color="auto"/>
            </w:tcBorders>
          </w:tcPr>
          <w:p w14:paraId="1901468D" w14:textId="77777777" w:rsidR="00B159DB" w:rsidRPr="0018662E" w:rsidRDefault="00B159DB" w:rsidP="00B159DB">
            <w:pPr>
              <w:ind w:firstLine="27"/>
              <w:jc w:val="center"/>
              <w:rPr>
                <w:rFonts w:ascii="Verdana" w:hAnsi="Verdana" w:cs="Calibri"/>
                <w:b/>
                <w:bCs/>
              </w:rPr>
            </w:pPr>
            <w:r w:rsidRPr="0018662E">
              <w:rPr>
                <w:rFonts w:ascii="Verdana" w:hAnsi="Verdana" w:cs="Calibri"/>
                <w:b/>
                <w:bCs/>
              </w:rPr>
              <w:t>člen týmu</w:t>
            </w:r>
          </w:p>
        </w:tc>
        <w:tc>
          <w:tcPr>
            <w:tcW w:w="2144" w:type="dxa"/>
            <w:tcBorders>
              <w:top w:val="single" w:sz="4" w:space="0" w:color="auto"/>
              <w:left w:val="single" w:sz="12" w:space="0" w:color="auto"/>
              <w:bottom w:val="single" w:sz="6" w:space="0" w:color="auto"/>
              <w:right w:val="single" w:sz="6" w:space="0" w:color="auto"/>
            </w:tcBorders>
            <w:vAlign w:val="center"/>
            <w:hideMark/>
          </w:tcPr>
          <w:p w14:paraId="60FC58F3" w14:textId="77777777" w:rsidR="00B159DB" w:rsidRDefault="00B159DB" w:rsidP="00B159DB">
            <w:pPr>
              <w:ind w:firstLine="27"/>
              <w:jc w:val="center"/>
              <w:rPr>
                <w:rFonts w:ascii="Verdana" w:hAnsi="Verdana"/>
              </w:rPr>
            </w:pPr>
            <w:r>
              <w:rPr>
                <w:rFonts w:ascii="Verdana" w:hAnsi="Verdana" w:cs="Calibri"/>
                <w:b/>
                <w:bCs/>
                <w:highlight w:val="yellow"/>
              </w:rPr>
              <w:t>[DOPLNÍ DODAVATEL]</w:t>
            </w:r>
          </w:p>
        </w:tc>
        <w:tc>
          <w:tcPr>
            <w:tcW w:w="1541" w:type="dxa"/>
            <w:tcBorders>
              <w:top w:val="single" w:sz="4" w:space="0" w:color="auto"/>
              <w:left w:val="single" w:sz="12" w:space="0" w:color="auto"/>
              <w:bottom w:val="single" w:sz="6" w:space="0" w:color="auto"/>
              <w:right w:val="single" w:sz="6" w:space="0" w:color="auto"/>
            </w:tcBorders>
            <w:vAlign w:val="center"/>
          </w:tcPr>
          <w:p w14:paraId="30118843" w14:textId="21EFECFE" w:rsidR="00B159DB" w:rsidRDefault="00B159DB" w:rsidP="00B159DB">
            <w:pPr>
              <w:ind w:firstLine="27"/>
              <w:jc w:val="center"/>
              <w:rPr>
                <w:rFonts w:ascii="Verdana" w:hAnsi="Verdana" w:cs="Calibri"/>
                <w:b/>
                <w:bCs/>
                <w:highlight w:val="yellow"/>
              </w:rPr>
            </w:pPr>
            <w:r>
              <w:rPr>
                <w:rFonts w:ascii="Verdana" w:hAnsi="Verdana" w:cs="Calibri"/>
                <w:b/>
                <w:bCs/>
                <w:highlight w:val="yellow"/>
              </w:rPr>
              <w:t>[DOPLNÍ DODAVATEL]</w:t>
            </w:r>
          </w:p>
        </w:tc>
        <w:tc>
          <w:tcPr>
            <w:tcW w:w="1616" w:type="dxa"/>
            <w:tcBorders>
              <w:top w:val="single" w:sz="4" w:space="0" w:color="auto"/>
              <w:left w:val="single" w:sz="6" w:space="0" w:color="auto"/>
              <w:bottom w:val="single" w:sz="6" w:space="0" w:color="auto"/>
              <w:right w:val="single" w:sz="12" w:space="0" w:color="auto"/>
            </w:tcBorders>
            <w:vAlign w:val="center"/>
            <w:hideMark/>
          </w:tcPr>
          <w:p w14:paraId="4BED584A" w14:textId="6C69C0AC" w:rsidR="00B159DB" w:rsidRDefault="00B159DB" w:rsidP="00B159DB">
            <w:pPr>
              <w:ind w:firstLine="27"/>
              <w:jc w:val="center"/>
              <w:rPr>
                <w:rFonts w:ascii="Verdana" w:hAnsi="Verdana"/>
              </w:rPr>
            </w:pPr>
            <w:r>
              <w:rPr>
                <w:rFonts w:ascii="Verdana" w:hAnsi="Verdana" w:cs="Calibri"/>
                <w:b/>
                <w:bCs/>
                <w:highlight w:val="yellow"/>
              </w:rPr>
              <w:t>[DOPLNÍ DODAVATEL]</w:t>
            </w:r>
          </w:p>
        </w:tc>
        <w:tc>
          <w:tcPr>
            <w:tcW w:w="1540" w:type="dxa"/>
            <w:tcBorders>
              <w:top w:val="single" w:sz="4" w:space="0" w:color="auto"/>
              <w:left w:val="single" w:sz="12" w:space="0" w:color="auto"/>
              <w:bottom w:val="single" w:sz="6" w:space="0" w:color="auto"/>
              <w:right w:val="single" w:sz="6" w:space="0" w:color="auto"/>
            </w:tcBorders>
            <w:vAlign w:val="center"/>
          </w:tcPr>
          <w:p w14:paraId="698F8403" w14:textId="103C8B5C" w:rsidR="00B159DB" w:rsidRDefault="00B159DB" w:rsidP="00B159DB">
            <w:pPr>
              <w:ind w:firstLine="27"/>
              <w:jc w:val="center"/>
              <w:rPr>
                <w:rFonts w:ascii="Verdana" w:hAnsi="Verdana" w:cs="Calibri"/>
                <w:b/>
                <w:bCs/>
                <w:highlight w:val="yellow"/>
              </w:rPr>
            </w:pPr>
            <w:r>
              <w:rPr>
                <w:rFonts w:ascii="Verdana" w:hAnsi="Verdana" w:cs="Calibri"/>
                <w:b/>
                <w:bCs/>
                <w:highlight w:val="yellow"/>
              </w:rPr>
              <w:t>[DOPLNÍ DODAVATEL]</w:t>
            </w:r>
          </w:p>
        </w:tc>
      </w:tr>
      <w:tr w:rsidR="00B159DB" w:rsidRPr="00CC3C0D" w14:paraId="1EFF61E1" w14:textId="41C84ABF" w:rsidTr="00B159DB">
        <w:trPr>
          <w:cantSplit/>
          <w:trHeight w:val="567"/>
        </w:trPr>
        <w:tc>
          <w:tcPr>
            <w:tcW w:w="1988" w:type="dxa"/>
            <w:tcBorders>
              <w:top w:val="single" w:sz="6" w:space="0" w:color="auto"/>
              <w:left w:val="single" w:sz="12" w:space="0" w:color="auto"/>
              <w:bottom w:val="single" w:sz="4" w:space="0" w:color="auto"/>
              <w:right w:val="single" w:sz="6" w:space="0" w:color="auto"/>
            </w:tcBorders>
          </w:tcPr>
          <w:p w14:paraId="00486D52" w14:textId="77777777" w:rsidR="00B159DB" w:rsidRPr="0018662E" w:rsidRDefault="00B159DB" w:rsidP="00B159DB">
            <w:pPr>
              <w:ind w:firstLine="27"/>
              <w:jc w:val="center"/>
              <w:rPr>
                <w:rFonts w:ascii="Verdana" w:hAnsi="Verdana" w:cs="Calibri"/>
                <w:b/>
                <w:bCs/>
              </w:rPr>
            </w:pPr>
            <w:r w:rsidRPr="0018662E">
              <w:rPr>
                <w:rFonts w:ascii="Verdana" w:hAnsi="Verdana" w:cs="Calibri"/>
                <w:b/>
                <w:bCs/>
              </w:rPr>
              <w:t>člen týmu</w:t>
            </w:r>
          </w:p>
        </w:tc>
        <w:tc>
          <w:tcPr>
            <w:tcW w:w="2144" w:type="dxa"/>
            <w:tcBorders>
              <w:top w:val="single" w:sz="6" w:space="0" w:color="auto"/>
              <w:left w:val="single" w:sz="12" w:space="0" w:color="auto"/>
              <w:bottom w:val="single" w:sz="4" w:space="0" w:color="auto"/>
              <w:right w:val="single" w:sz="6" w:space="0" w:color="auto"/>
            </w:tcBorders>
            <w:vAlign w:val="center"/>
            <w:hideMark/>
          </w:tcPr>
          <w:p w14:paraId="7596A480" w14:textId="77777777" w:rsidR="00B159DB" w:rsidRDefault="00B159DB" w:rsidP="00B159DB">
            <w:pPr>
              <w:ind w:firstLine="27"/>
              <w:jc w:val="center"/>
              <w:rPr>
                <w:rFonts w:ascii="Verdana" w:hAnsi="Verdana"/>
              </w:rPr>
            </w:pPr>
            <w:r>
              <w:rPr>
                <w:rFonts w:ascii="Verdana" w:hAnsi="Verdana" w:cs="Calibri"/>
                <w:b/>
                <w:bCs/>
                <w:highlight w:val="yellow"/>
              </w:rPr>
              <w:t>[DOPLNÍ DODAVATEL]</w:t>
            </w:r>
          </w:p>
        </w:tc>
        <w:tc>
          <w:tcPr>
            <w:tcW w:w="1541" w:type="dxa"/>
            <w:tcBorders>
              <w:top w:val="single" w:sz="6" w:space="0" w:color="auto"/>
              <w:left w:val="single" w:sz="12" w:space="0" w:color="auto"/>
              <w:bottom w:val="single" w:sz="4" w:space="0" w:color="auto"/>
              <w:right w:val="single" w:sz="6" w:space="0" w:color="auto"/>
            </w:tcBorders>
            <w:vAlign w:val="center"/>
          </w:tcPr>
          <w:p w14:paraId="7D1DECC3" w14:textId="0C639A5A" w:rsidR="00B159DB" w:rsidRDefault="00B159DB" w:rsidP="00B159DB">
            <w:pPr>
              <w:ind w:firstLine="27"/>
              <w:jc w:val="center"/>
              <w:rPr>
                <w:rFonts w:ascii="Verdana" w:hAnsi="Verdana" w:cs="Calibri"/>
                <w:b/>
                <w:bCs/>
                <w:highlight w:val="yellow"/>
              </w:rPr>
            </w:pPr>
            <w:r>
              <w:rPr>
                <w:rFonts w:ascii="Verdana" w:hAnsi="Verdana" w:cs="Calibri"/>
                <w:b/>
                <w:bCs/>
                <w:highlight w:val="yellow"/>
              </w:rPr>
              <w:t>[DOPLNÍ DODAVATEL]</w:t>
            </w:r>
          </w:p>
        </w:tc>
        <w:tc>
          <w:tcPr>
            <w:tcW w:w="1616" w:type="dxa"/>
            <w:tcBorders>
              <w:top w:val="single" w:sz="6" w:space="0" w:color="auto"/>
              <w:left w:val="single" w:sz="6" w:space="0" w:color="auto"/>
              <w:bottom w:val="single" w:sz="4" w:space="0" w:color="auto"/>
              <w:right w:val="single" w:sz="12" w:space="0" w:color="auto"/>
            </w:tcBorders>
            <w:vAlign w:val="center"/>
            <w:hideMark/>
          </w:tcPr>
          <w:p w14:paraId="2F31A7CE" w14:textId="2BA53CE5" w:rsidR="00B159DB" w:rsidRDefault="00B159DB" w:rsidP="00B159DB">
            <w:pPr>
              <w:ind w:firstLine="27"/>
              <w:jc w:val="center"/>
              <w:rPr>
                <w:rFonts w:ascii="Verdana" w:hAnsi="Verdana"/>
              </w:rPr>
            </w:pPr>
            <w:r>
              <w:rPr>
                <w:rFonts w:ascii="Verdana" w:hAnsi="Verdana" w:cs="Calibri"/>
                <w:b/>
                <w:bCs/>
                <w:highlight w:val="yellow"/>
              </w:rPr>
              <w:t>[DOPLNÍ DODAVATEL]</w:t>
            </w:r>
          </w:p>
        </w:tc>
        <w:tc>
          <w:tcPr>
            <w:tcW w:w="1540" w:type="dxa"/>
            <w:tcBorders>
              <w:top w:val="single" w:sz="6" w:space="0" w:color="auto"/>
              <w:left w:val="single" w:sz="12" w:space="0" w:color="auto"/>
              <w:bottom w:val="single" w:sz="4" w:space="0" w:color="auto"/>
              <w:right w:val="single" w:sz="6" w:space="0" w:color="auto"/>
            </w:tcBorders>
            <w:vAlign w:val="center"/>
          </w:tcPr>
          <w:p w14:paraId="3BE84B31" w14:textId="7DBAF90C" w:rsidR="00B159DB" w:rsidRDefault="00B159DB" w:rsidP="00B159DB">
            <w:pPr>
              <w:ind w:firstLine="27"/>
              <w:jc w:val="center"/>
              <w:rPr>
                <w:rFonts w:ascii="Verdana" w:hAnsi="Verdana" w:cs="Calibri"/>
                <w:b/>
                <w:bCs/>
                <w:highlight w:val="yellow"/>
              </w:rPr>
            </w:pPr>
            <w:r>
              <w:rPr>
                <w:rFonts w:ascii="Verdana" w:hAnsi="Verdana" w:cs="Calibri"/>
                <w:b/>
                <w:bCs/>
                <w:highlight w:val="yellow"/>
              </w:rPr>
              <w:t>[DOPLNÍ DODAVATEL]</w:t>
            </w:r>
          </w:p>
        </w:tc>
      </w:tr>
    </w:tbl>
    <w:p w14:paraId="21699B55" w14:textId="77777777" w:rsidR="008047DE" w:rsidRDefault="008047DE" w:rsidP="008047DE">
      <w:pPr>
        <w:rPr>
          <w:rFonts w:ascii="Verdana" w:hAnsi="Verdana" w:cs="Calibri"/>
        </w:rPr>
      </w:pPr>
    </w:p>
    <w:p w14:paraId="6B78D11C" w14:textId="4E114A02" w:rsidR="008047DE" w:rsidRDefault="008047DE" w:rsidP="008047DE">
      <w:pPr>
        <w:numPr>
          <w:ilvl w:val="3"/>
          <w:numId w:val="7"/>
        </w:numPr>
        <w:spacing w:after="120" w:line="240" w:lineRule="auto"/>
        <w:jc w:val="both"/>
        <w:rPr>
          <w:rFonts w:ascii="Verdana" w:hAnsi="Verdana" w:cs="Calibri"/>
          <w:b/>
        </w:rPr>
      </w:pPr>
      <w:r w:rsidRPr="0018662E">
        <w:rPr>
          <w:rFonts w:ascii="Verdana" w:hAnsi="Verdana" w:cs="Calibri"/>
          <w:b/>
        </w:rPr>
        <w:t>pracovní tým</w:t>
      </w:r>
    </w:p>
    <w:tbl>
      <w:tblPr>
        <w:tblW w:w="0" w:type="auto"/>
        <w:tblInd w:w="-157" w:type="dxa"/>
        <w:tblCellMar>
          <w:left w:w="107" w:type="dxa"/>
          <w:right w:w="107" w:type="dxa"/>
        </w:tblCellMar>
        <w:tblLook w:val="04A0" w:firstRow="1" w:lastRow="0" w:firstColumn="1" w:lastColumn="0" w:noHBand="0" w:noVBand="1"/>
      </w:tblPr>
      <w:tblGrid>
        <w:gridCol w:w="1988"/>
        <w:gridCol w:w="2143"/>
        <w:gridCol w:w="1541"/>
        <w:gridCol w:w="1616"/>
        <w:gridCol w:w="1541"/>
      </w:tblGrid>
      <w:tr w:rsidR="008047DE" w:rsidRPr="00CC3C0D" w14:paraId="6CCB2AC9" w14:textId="77777777" w:rsidTr="00B159DB">
        <w:trPr>
          <w:cantSplit/>
        </w:trPr>
        <w:tc>
          <w:tcPr>
            <w:tcW w:w="1988" w:type="dxa"/>
            <w:tcBorders>
              <w:top w:val="single" w:sz="12" w:space="0" w:color="auto"/>
              <w:left w:val="single" w:sz="12" w:space="0" w:color="auto"/>
              <w:bottom w:val="nil"/>
              <w:right w:val="nil"/>
            </w:tcBorders>
          </w:tcPr>
          <w:p w14:paraId="7CBFECCE" w14:textId="77777777" w:rsidR="00987273" w:rsidRDefault="00987273" w:rsidP="001E0A88">
            <w:pPr>
              <w:pStyle w:val="tabulka"/>
              <w:widowControl/>
              <w:rPr>
                <w:rFonts w:ascii="Verdana" w:hAnsi="Verdana" w:cs="Calibri"/>
                <w:b/>
                <w:sz w:val="18"/>
                <w:szCs w:val="18"/>
              </w:rPr>
            </w:pPr>
          </w:p>
          <w:p w14:paraId="3FB4233B" w14:textId="3182A9FC" w:rsidR="008047DE" w:rsidRPr="00987273" w:rsidRDefault="008047DE" w:rsidP="001E0A88">
            <w:pPr>
              <w:pStyle w:val="tabulka"/>
              <w:widowControl/>
              <w:rPr>
                <w:rFonts w:ascii="Verdana" w:hAnsi="Verdana" w:cs="Calibri"/>
                <w:b/>
                <w:sz w:val="18"/>
                <w:szCs w:val="18"/>
              </w:rPr>
            </w:pPr>
            <w:r w:rsidRPr="00987273">
              <w:rPr>
                <w:rFonts w:ascii="Verdana" w:hAnsi="Verdana" w:cs="Calibri"/>
                <w:b/>
                <w:sz w:val="18"/>
                <w:szCs w:val="18"/>
              </w:rPr>
              <w:t>Identifikace vedoucího pracovníka/člena týmu</w:t>
            </w:r>
          </w:p>
        </w:tc>
        <w:tc>
          <w:tcPr>
            <w:tcW w:w="2144" w:type="dxa"/>
            <w:tcBorders>
              <w:top w:val="single" w:sz="12" w:space="0" w:color="auto"/>
              <w:left w:val="single" w:sz="12" w:space="0" w:color="auto"/>
              <w:bottom w:val="nil"/>
              <w:right w:val="nil"/>
            </w:tcBorders>
            <w:vAlign w:val="center"/>
            <w:hideMark/>
          </w:tcPr>
          <w:p w14:paraId="7CB855FD" w14:textId="77777777" w:rsidR="008047DE" w:rsidRPr="00987273" w:rsidRDefault="008047DE" w:rsidP="001E0A88">
            <w:pPr>
              <w:pStyle w:val="tabulka"/>
              <w:widowControl/>
              <w:rPr>
                <w:rFonts w:ascii="Verdana" w:hAnsi="Verdana" w:cs="Calibri"/>
                <w:b/>
                <w:sz w:val="18"/>
                <w:szCs w:val="18"/>
              </w:rPr>
            </w:pPr>
            <w:r w:rsidRPr="00987273">
              <w:rPr>
                <w:rFonts w:ascii="Verdana" w:hAnsi="Verdana" w:cs="Calibri"/>
                <w:b/>
                <w:sz w:val="18"/>
                <w:szCs w:val="18"/>
              </w:rPr>
              <w:t xml:space="preserve">Jméno, příjmení, titul </w:t>
            </w:r>
          </w:p>
        </w:tc>
        <w:tc>
          <w:tcPr>
            <w:tcW w:w="1541" w:type="dxa"/>
            <w:tcBorders>
              <w:top w:val="single" w:sz="12" w:space="0" w:color="auto"/>
              <w:left w:val="single" w:sz="6" w:space="0" w:color="auto"/>
              <w:bottom w:val="nil"/>
              <w:right w:val="single" w:sz="6" w:space="0" w:color="auto"/>
            </w:tcBorders>
          </w:tcPr>
          <w:p w14:paraId="46C7B6A8" w14:textId="77777777" w:rsidR="008047DE" w:rsidRPr="00987273" w:rsidRDefault="008047DE" w:rsidP="001E0A88">
            <w:pPr>
              <w:pStyle w:val="tabulka"/>
              <w:widowControl/>
              <w:spacing w:before="0"/>
              <w:rPr>
                <w:rFonts w:ascii="Verdana" w:hAnsi="Verdana" w:cs="Calibri"/>
                <w:b/>
                <w:sz w:val="18"/>
                <w:szCs w:val="18"/>
              </w:rPr>
            </w:pPr>
          </w:p>
          <w:p w14:paraId="76B72CA9" w14:textId="77777777" w:rsidR="008047DE" w:rsidRPr="00987273" w:rsidRDefault="008047DE" w:rsidP="001E0A88">
            <w:pPr>
              <w:pStyle w:val="tabulka"/>
              <w:widowControl/>
              <w:spacing w:before="0"/>
              <w:rPr>
                <w:rFonts w:ascii="Verdana" w:hAnsi="Verdana" w:cs="Calibri"/>
                <w:b/>
                <w:sz w:val="18"/>
                <w:szCs w:val="18"/>
              </w:rPr>
            </w:pPr>
          </w:p>
          <w:p w14:paraId="2220ACCF" w14:textId="77777777" w:rsidR="00987273" w:rsidRDefault="00987273" w:rsidP="001E0A88">
            <w:pPr>
              <w:pStyle w:val="tabulka"/>
              <w:widowControl/>
              <w:spacing w:before="0"/>
              <w:rPr>
                <w:rFonts w:ascii="Verdana" w:hAnsi="Verdana" w:cs="Calibri"/>
                <w:b/>
                <w:sz w:val="18"/>
                <w:szCs w:val="18"/>
              </w:rPr>
            </w:pPr>
          </w:p>
          <w:p w14:paraId="6C39433B" w14:textId="12E97B02" w:rsidR="008047DE" w:rsidRPr="00987273" w:rsidRDefault="008047DE" w:rsidP="001E0A88">
            <w:pPr>
              <w:pStyle w:val="tabulka"/>
              <w:widowControl/>
              <w:spacing w:before="0"/>
              <w:rPr>
                <w:rFonts w:ascii="Verdana" w:hAnsi="Verdana" w:cs="Calibri"/>
                <w:b/>
                <w:sz w:val="18"/>
                <w:szCs w:val="18"/>
              </w:rPr>
            </w:pPr>
            <w:r w:rsidRPr="00987273">
              <w:rPr>
                <w:rFonts w:ascii="Verdana" w:hAnsi="Verdana" w:cs="Calibri"/>
                <w:b/>
                <w:sz w:val="18"/>
                <w:szCs w:val="18"/>
              </w:rPr>
              <w:t>Vzdělání</w:t>
            </w:r>
          </w:p>
        </w:tc>
        <w:tc>
          <w:tcPr>
            <w:tcW w:w="1616" w:type="dxa"/>
            <w:tcBorders>
              <w:top w:val="single" w:sz="12" w:space="0" w:color="auto"/>
              <w:left w:val="single" w:sz="6" w:space="0" w:color="auto"/>
              <w:bottom w:val="nil"/>
              <w:right w:val="single" w:sz="12" w:space="0" w:color="auto"/>
            </w:tcBorders>
            <w:vAlign w:val="center"/>
            <w:hideMark/>
          </w:tcPr>
          <w:p w14:paraId="39B87A2D" w14:textId="77777777" w:rsidR="00987273" w:rsidRDefault="00987273" w:rsidP="001E0A88">
            <w:pPr>
              <w:pStyle w:val="tabulka"/>
              <w:widowControl/>
              <w:spacing w:before="0"/>
              <w:rPr>
                <w:rFonts w:ascii="Verdana" w:hAnsi="Verdana" w:cs="Calibri"/>
                <w:b/>
                <w:sz w:val="18"/>
                <w:szCs w:val="18"/>
              </w:rPr>
            </w:pPr>
          </w:p>
          <w:p w14:paraId="6BD527BD" w14:textId="6EFEA2CD" w:rsidR="008047DE" w:rsidRPr="00987273" w:rsidRDefault="008047DE" w:rsidP="001E0A88">
            <w:pPr>
              <w:pStyle w:val="tabulka"/>
              <w:widowControl/>
              <w:spacing w:before="0"/>
              <w:rPr>
                <w:rFonts w:ascii="Verdana" w:hAnsi="Verdana" w:cs="Calibri"/>
                <w:b/>
                <w:sz w:val="18"/>
                <w:szCs w:val="18"/>
              </w:rPr>
            </w:pPr>
            <w:r w:rsidRPr="00987273">
              <w:rPr>
                <w:rFonts w:ascii="Verdana" w:hAnsi="Verdana" w:cs="Calibri"/>
                <w:b/>
                <w:sz w:val="18"/>
                <w:szCs w:val="18"/>
              </w:rPr>
              <w:t>Léta praxe</w:t>
            </w:r>
          </w:p>
          <w:p w14:paraId="6B6280DB" w14:textId="77777777" w:rsidR="008047DE" w:rsidRPr="00987273" w:rsidRDefault="008047DE" w:rsidP="001E0A88">
            <w:pPr>
              <w:pStyle w:val="tabulka"/>
              <w:widowControl/>
              <w:spacing w:before="0"/>
              <w:rPr>
                <w:rFonts w:ascii="Verdana" w:hAnsi="Verdana" w:cs="Calibri"/>
                <w:b/>
                <w:sz w:val="18"/>
                <w:szCs w:val="18"/>
              </w:rPr>
            </w:pPr>
            <w:r w:rsidRPr="00987273">
              <w:rPr>
                <w:rFonts w:ascii="Verdana" w:hAnsi="Verdana" w:cs="Calibri"/>
                <w:b/>
                <w:sz w:val="18"/>
                <w:szCs w:val="18"/>
              </w:rPr>
              <w:t>v oboru požadovaném pro</w:t>
            </w:r>
          </w:p>
          <w:p w14:paraId="3CF653DC" w14:textId="77777777" w:rsidR="008047DE" w:rsidRPr="00987273" w:rsidRDefault="008047DE" w:rsidP="001E0A88">
            <w:pPr>
              <w:pStyle w:val="tabulka"/>
              <w:widowControl/>
              <w:rPr>
                <w:rFonts w:ascii="Verdana" w:hAnsi="Verdana" w:cs="Calibri"/>
                <w:b/>
                <w:sz w:val="18"/>
                <w:szCs w:val="18"/>
              </w:rPr>
            </w:pPr>
            <w:r w:rsidRPr="00987273">
              <w:rPr>
                <w:rFonts w:ascii="Verdana" w:hAnsi="Verdana" w:cs="Calibri"/>
                <w:b/>
                <w:sz w:val="18"/>
                <w:szCs w:val="18"/>
              </w:rPr>
              <w:t>pro splnění kvalifikace</w:t>
            </w:r>
          </w:p>
        </w:tc>
        <w:tc>
          <w:tcPr>
            <w:tcW w:w="1540" w:type="dxa"/>
            <w:tcBorders>
              <w:top w:val="single" w:sz="12" w:space="0" w:color="auto"/>
              <w:left w:val="single" w:sz="6" w:space="0" w:color="auto"/>
              <w:bottom w:val="nil"/>
              <w:right w:val="single" w:sz="12" w:space="0" w:color="auto"/>
            </w:tcBorders>
          </w:tcPr>
          <w:p w14:paraId="7D23DE43" w14:textId="77777777" w:rsidR="00987273" w:rsidRDefault="00987273" w:rsidP="001E0A88">
            <w:pPr>
              <w:pStyle w:val="tabulka"/>
              <w:widowControl/>
              <w:spacing w:before="0"/>
              <w:rPr>
                <w:rFonts w:ascii="Verdana" w:hAnsi="Verdana" w:cs="Calibri"/>
                <w:b/>
                <w:sz w:val="18"/>
                <w:szCs w:val="18"/>
              </w:rPr>
            </w:pPr>
          </w:p>
          <w:p w14:paraId="56936EE7" w14:textId="77777777" w:rsidR="00987273" w:rsidRDefault="00987273" w:rsidP="001E0A88">
            <w:pPr>
              <w:pStyle w:val="tabulka"/>
              <w:widowControl/>
              <w:spacing w:before="0"/>
              <w:rPr>
                <w:rFonts w:ascii="Verdana" w:hAnsi="Verdana" w:cs="Calibri"/>
                <w:b/>
                <w:sz w:val="18"/>
                <w:szCs w:val="18"/>
              </w:rPr>
            </w:pPr>
          </w:p>
          <w:p w14:paraId="50FBF3F7" w14:textId="72DAFFC7" w:rsidR="008047DE" w:rsidRPr="00987273" w:rsidRDefault="008047DE" w:rsidP="001E0A88">
            <w:pPr>
              <w:pStyle w:val="tabulka"/>
              <w:widowControl/>
              <w:spacing w:before="0"/>
              <w:rPr>
                <w:rFonts w:ascii="Verdana" w:hAnsi="Verdana" w:cs="Calibri"/>
                <w:b/>
                <w:sz w:val="18"/>
                <w:szCs w:val="18"/>
              </w:rPr>
            </w:pPr>
            <w:r w:rsidRPr="00987273">
              <w:rPr>
                <w:rFonts w:ascii="Verdana" w:hAnsi="Verdana" w:cs="Calibri"/>
                <w:b/>
                <w:sz w:val="18"/>
                <w:szCs w:val="18"/>
              </w:rPr>
              <w:t>Uveďte, v jakém vztahu k dodavateli osoba je</w:t>
            </w:r>
          </w:p>
        </w:tc>
      </w:tr>
      <w:tr w:rsidR="008047DE" w:rsidRPr="00CC3C0D" w14:paraId="1F955EB2" w14:textId="77777777" w:rsidTr="00B159DB">
        <w:trPr>
          <w:cantSplit/>
          <w:trHeight w:val="334"/>
        </w:trPr>
        <w:tc>
          <w:tcPr>
            <w:tcW w:w="1988" w:type="dxa"/>
            <w:tcBorders>
              <w:top w:val="nil"/>
              <w:left w:val="single" w:sz="12" w:space="0" w:color="auto"/>
              <w:bottom w:val="single" w:sz="12" w:space="0" w:color="auto"/>
              <w:right w:val="single" w:sz="6" w:space="0" w:color="auto"/>
            </w:tcBorders>
          </w:tcPr>
          <w:p w14:paraId="49355BFA" w14:textId="77777777" w:rsidR="008047DE" w:rsidRDefault="008047DE" w:rsidP="001E0A88">
            <w:pPr>
              <w:jc w:val="center"/>
              <w:rPr>
                <w:rFonts w:ascii="Verdana" w:hAnsi="Verdana" w:cs="Calibri"/>
              </w:rPr>
            </w:pPr>
          </w:p>
        </w:tc>
        <w:tc>
          <w:tcPr>
            <w:tcW w:w="2144" w:type="dxa"/>
            <w:tcBorders>
              <w:top w:val="nil"/>
              <w:left w:val="single" w:sz="12" w:space="0" w:color="auto"/>
              <w:bottom w:val="single" w:sz="12" w:space="0" w:color="auto"/>
              <w:right w:val="single" w:sz="6" w:space="0" w:color="auto"/>
            </w:tcBorders>
            <w:vAlign w:val="center"/>
          </w:tcPr>
          <w:p w14:paraId="1F166282" w14:textId="77777777" w:rsidR="008047DE" w:rsidRDefault="008047DE" w:rsidP="001E0A88">
            <w:pPr>
              <w:jc w:val="center"/>
              <w:rPr>
                <w:rFonts w:ascii="Verdana" w:hAnsi="Verdana" w:cs="Calibri"/>
              </w:rPr>
            </w:pPr>
          </w:p>
        </w:tc>
        <w:tc>
          <w:tcPr>
            <w:tcW w:w="1541" w:type="dxa"/>
            <w:tcBorders>
              <w:top w:val="nil"/>
              <w:left w:val="single" w:sz="6" w:space="0" w:color="auto"/>
              <w:bottom w:val="single" w:sz="12" w:space="0" w:color="auto"/>
              <w:right w:val="single" w:sz="6" w:space="0" w:color="auto"/>
            </w:tcBorders>
          </w:tcPr>
          <w:p w14:paraId="38CDE327" w14:textId="77777777" w:rsidR="008047DE" w:rsidRDefault="008047DE" w:rsidP="001E0A88">
            <w:pPr>
              <w:jc w:val="center"/>
              <w:rPr>
                <w:rFonts w:ascii="Verdana" w:hAnsi="Verdana" w:cs="Calibri"/>
                <w:b/>
                <w:bCs/>
                <w:highlight w:val="yellow"/>
              </w:rPr>
            </w:pPr>
          </w:p>
        </w:tc>
        <w:tc>
          <w:tcPr>
            <w:tcW w:w="1616" w:type="dxa"/>
            <w:tcBorders>
              <w:top w:val="nil"/>
              <w:left w:val="single" w:sz="6" w:space="0" w:color="auto"/>
              <w:bottom w:val="single" w:sz="12" w:space="0" w:color="auto"/>
              <w:right w:val="single" w:sz="12" w:space="0" w:color="auto"/>
            </w:tcBorders>
            <w:vAlign w:val="center"/>
          </w:tcPr>
          <w:p w14:paraId="4D902569" w14:textId="77777777" w:rsidR="008047DE" w:rsidRDefault="008047DE" w:rsidP="001E0A88">
            <w:pPr>
              <w:jc w:val="center"/>
              <w:rPr>
                <w:rFonts w:ascii="Verdana" w:hAnsi="Verdana" w:cs="Calibri"/>
                <w:b/>
                <w:bCs/>
                <w:highlight w:val="yellow"/>
              </w:rPr>
            </w:pPr>
          </w:p>
        </w:tc>
        <w:tc>
          <w:tcPr>
            <w:tcW w:w="1540" w:type="dxa"/>
            <w:tcBorders>
              <w:top w:val="nil"/>
              <w:left w:val="single" w:sz="6" w:space="0" w:color="auto"/>
              <w:bottom w:val="single" w:sz="12" w:space="0" w:color="auto"/>
              <w:right w:val="single" w:sz="12" w:space="0" w:color="auto"/>
            </w:tcBorders>
          </w:tcPr>
          <w:p w14:paraId="2DF8099C" w14:textId="77777777" w:rsidR="008047DE" w:rsidRDefault="008047DE" w:rsidP="001E0A88">
            <w:pPr>
              <w:jc w:val="center"/>
              <w:rPr>
                <w:rFonts w:ascii="Verdana" w:hAnsi="Verdana" w:cs="Calibri"/>
                <w:b/>
                <w:bCs/>
                <w:highlight w:val="yellow"/>
              </w:rPr>
            </w:pPr>
          </w:p>
        </w:tc>
      </w:tr>
      <w:tr w:rsidR="00B159DB" w:rsidRPr="00CC3C0D" w14:paraId="46952863" w14:textId="77777777" w:rsidTr="00B159DB">
        <w:trPr>
          <w:cantSplit/>
          <w:trHeight w:val="432"/>
        </w:trPr>
        <w:tc>
          <w:tcPr>
            <w:tcW w:w="1988" w:type="dxa"/>
            <w:tcBorders>
              <w:top w:val="single" w:sz="12" w:space="0" w:color="auto"/>
              <w:left w:val="single" w:sz="12" w:space="0" w:color="auto"/>
              <w:bottom w:val="single" w:sz="2" w:space="0" w:color="auto"/>
              <w:right w:val="single" w:sz="6" w:space="0" w:color="auto"/>
            </w:tcBorders>
            <w:vAlign w:val="center"/>
          </w:tcPr>
          <w:p w14:paraId="405E8EE8" w14:textId="77777777" w:rsidR="00B159DB" w:rsidRPr="00B06AAC" w:rsidRDefault="00B159DB" w:rsidP="00B159DB">
            <w:pPr>
              <w:ind w:firstLine="27"/>
              <w:jc w:val="center"/>
              <w:rPr>
                <w:rFonts w:ascii="Verdana" w:hAnsi="Verdana" w:cs="Calibri"/>
                <w:b/>
                <w:bCs/>
                <w:highlight w:val="yellow"/>
              </w:rPr>
            </w:pPr>
            <w:r>
              <w:rPr>
                <w:rFonts w:ascii="Verdana" w:hAnsi="Verdana" w:cs="Calibri"/>
                <w:b/>
              </w:rPr>
              <w:t>vedoucí pracovník</w:t>
            </w:r>
          </w:p>
        </w:tc>
        <w:tc>
          <w:tcPr>
            <w:tcW w:w="2144" w:type="dxa"/>
            <w:tcBorders>
              <w:top w:val="single" w:sz="12" w:space="0" w:color="auto"/>
              <w:left w:val="single" w:sz="12" w:space="0" w:color="auto"/>
              <w:bottom w:val="single" w:sz="2" w:space="0" w:color="auto"/>
              <w:right w:val="single" w:sz="6" w:space="0" w:color="auto"/>
            </w:tcBorders>
            <w:vAlign w:val="center"/>
            <w:hideMark/>
          </w:tcPr>
          <w:p w14:paraId="069D359F" w14:textId="77777777" w:rsidR="00B159DB" w:rsidRDefault="00B159DB" w:rsidP="00B159DB">
            <w:pPr>
              <w:ind w:firstLine="27"/>
              <w:jc w:val="center"/>
              <w:rPr>
                <w:rFonts w:ascii="Verdana" w:hAnsi="Verdana"/>
              </w:rPr>
            </w:pPr>
            <w:r>
              <w:rPr>
                <w:rFonts w:ascii="Verdana" w:hAnsi="Verdana" w:cs="Calibri"/>
                <w:b/>
                <w:bCs/>
                <w:highlight w:val="yellow"/>
              </w:rPr>
              <w:t>[DOPLNÍ DODAVATEL]</w:t>
            </w:r>
          </w:p>
        </w:tc>
        <w:tc>
          <w:tcPr>
            <w:tcW w:w="1541" w:type="dxa"/>
            <w:tcBorders>
              <w:top w:val="single" w:sz="12" w:space="0" w:color="auto"/>
              <w:left w:val="single" w:sz="12" w:space="0" w:color="auto"/>
              <w:bottom w:val="single" w:sz="2" w:space="0" w:color="auto"/>
              <w:right w:val="single" w:sz="6" w:space="0" w:color="auto"/>
            </w:tcBorders>
            <w:vAlign w:val="center"/>
          </w:tcPr>
          <w:p w14:paraId="581ED859" w14:textId="6B4B5FF0" w:rsidR="00B159DB" w:rsidRDefault="00B159DB" w:rsidP="00B159DB">
            <w:pPr>
              <w:ind w:firstLine="27"/>
              <w:jc w:val="center"/>
              <w:rPr>
                <w:rFonts w:ascii="Verdana" w:hAnsi="Verdana" w:cs="Calibri"/>
                <w:b/>
                <w:bCs/>
                <w:highlight w:val="yellow"/>
              </w:rPr>
            </w:pPr>
            <w:r>
              <w:rPr>
                <w:rFonts w:ascii="Verdana" w:hAnsi="Verdana" w:cs="Calibri"/>
                <w:b/>
                <w:bCs/>
                <w:highlight w:val="yellow"/>
              </w:rPr>
              <w:t>[DOPLNÍ DODAVATEL]</w:t>
            </w:r>
          </w:p>
        </w:tc>
        <w:tc>
          <w:tcPr>
            <w:tcW w:w="1616" w:type="dxa"/>
            <w:tcBorders>
              <w:top w:val="single" w:sz="12" w:space="0" w:color="auto"/>
              <w:left w:val="single" w:sz="6" w:space="0" w:color="auto"/>
              <w:bottom w:val="single" w:sz="2" w:space="0" w:color="auto"/>
              <w:right w:val="single" w:sz="12" w:space="0" w:color="auto"/>
            </w:tcBorders>
            <w:vAlign w:val="center"/>
            <w:hideMark/>
          </w:tcPr>
          <w:p w14:paraId="325EA207" w14:textId="77777777" w:rsidR="00B159DB" w:rsidRDefault="00B159DB" w:rsidP="00B159DB">
            <w:pPr>
              <w:ind w:firstLine="27"/>
              <w:jc w:val="center"/>
              <w:rPr>
                <w:rFonts w:ascii="Verdana" w:hAnsi="Verdana"/>
              </w:rPr>
            </w:pPr>
            <w:r>
              <w:rPr>
                <w:rFonts w:ascii="Verdana" w:hAnsi="Verdana" w:cs="Calibri"/>
                <w:b/>
                <w:bCs/>
                <w:highlight w:val="yellow"/>
              </w:rPr>
              <w:t>[DOPLNÍ DODAVATEL]</w:t>
            </w:r>
          </w:p>
        </w:tc>
        <w:tc>
          <w:tcPr>
            <w:tcW w:w="1540" w:type="dxa"/>
            <w:tcBorders>
              <w:top w:val="single" w:sz="12" w:space="0" w:color="auto"/>
              <w:left w:val="single" w:sz="12" w:space="0" w:color="auto"/>
              <w:bottom w:val="single" w:sz="2" w:space="0" w:color="auto"/>
              <w:right w:val="single" w:sz="6" w:space="0" w:color="auto"/>
            </w:tcBorders>
            <w:vAlign w:val="center"/>
          </w:tcPr>
          <w:p w14:paraId="737ABC42" w14:textId="207C1B4E" w:rsidR="00B159DB" w:rsidRDefault="00B159DB" w:rsidP="00B159DB">
            <w:pPr>
              <w:ind w:firstLine="27"/>
              <w:jc w:val="center"/>
              <w:rPr>
                <w:rFonts w:ascii="Verdana" w:hAnsi="Verdana" w:cs="Calibri"/>
                <w:b/>
                <w:bCs/>
                <w:highlight w:val="yellow"/>
              </w:rPr>
            </w:pPr>
            <w:r>
              <w:rPr>
                <w:rFonts w:ascii="Verdana" w:hAnsi="Verdana" w:cs="Calibri"/>
                <w:b/>
                <w:bCs/>
                <w:highlight w:val="yellow"/>
              </w:rPr>
              <w:t>[DOPLNÍ DODAVATEL]</w:t>
            </w:r>
          </w:p>
        </w:tc>
      </w:tr>
      <w:tr w:rsidR="00B159DB" w:rsidRPr="00CC3C0D" w14:paraId="2DAEB979" w14:textId="77777777" w:rsidTr="00B159DB">
        <w:trPr>
          <w:cantSplit/>
          <w:trHeight w:val="567"/>
        </w:trPr>
        <w:tc>
          <w:tcPr>
            <w:tcW w:w="1988" w:type="dxa"/>
            <w:tcBorders>
              <w:top w:val="single" w:sz="2" w:space="0" w:color="auto"/>
              <w:left w:val="single" w:sz="12" w:space="0" w:color="auto"/>
              <w:bottom w:val="single" w:sz="4" w:space="0" w:color="auto"/>
              <w:right w:val="single" w:sz="6" w:space="0" w:color="auto"/>
            </w:tcBorders>
            <w:vAlign w:val="center"/>
          </w:tcPr>
          <w:p w14:paraId="633B33E8" w14:textId="0E4C1B71" w:rsidR="00B159DB" w:rsidRPr="0018662E" w:rsidRDefault="00B159DB" w:rsidP="00B159DB">
            <w:pPr>
              <w:rPr>
                <w:rFonts w:ascii="Verdana" w:hAnsi="Verdana" w:cs="Calibri"/>
                <w:b/>
                <w:bCs/>
              </w:rPr>
            </w:pPr>
            <w:r>
              <w:rPr>
                <w:rFonts w:ascii="Verdana" w:hAnsi="Verdana" w:cs="Calibri"/>
                <w:b/>
                <w:bCs/>
              </w:rPr>
              <w:t xml:space="preserve">      </w:t>
            </w:r>
            <w:r w:rsidRPr="0018662E">
              <w:rPr>
                <w:rFonts w:ascii="Verdana" w:hAnsi="Verdana" w:cs="Calibri"/>
                <w:b/>
                <w:bCs/>
              </w:rPr>
              <w:t>člen týmu</w:t>
            </w:r>
          </w:p>
        </w:tc>
        <w:tc>
          <w:tcPr>
            <w:tcW w:w="2144" w:type="dxa"/>
            <w:tcBorders>
              <w:top w:val="single" w:sz="2" w:space="0" w:color="auto"/>
              <w:left w:val="single" w:sz="12" w:space="0" w:color="auto"/>
              <w:bottom w:val="single" w:sz="4" w:space="0" w:color="auto"/>
              <w:right w:val="single" w:sz="6" w:space="0" w:color="auto"/>
            </w:tcBorders>
            <w:vAlign w:val="center"/>
            <w:hideMark/>
          </w:tcPr>
          <w:p w14:paraId="7143323B" w14:textId="77777777" w:rsidR="00B159DB" w:rsidRDefault="00B159DB" w:rsidP="00B159DB">
            <w:pPr>
              <w:ind w:firstLine="27"/>
              <w:jc w:val="center"/>
              <w:rPr>
                <w:rFonts w:ascii="Verdana" w:hAnsi="Verdana"/>
              </w:rPr>
            </w:pPr>
            <w:r>
              <w:rPr>
                <w:rFonts w:ascii="Verdana" w:hAnsi="Verdana" w:cs="Calibri"/>
                <w:b/>
                <w:bCs/>
                <w:highlight w:val="yellow"/>
              </w:rPr>
              <w:t>[DOPLNÍ DODAVATEL]</w:t>
            </w:r>
          </w:p>
        </w:tc>
        <w:tc>
          <w:tcPr>
            <w:tcW w:w="1541" w:type="dxa"/>
            <w:tcBorders>
              <w:top w:val="single" w:sz="2" w:space="0" w:color="auto"/>
              <w:left w:val="single" w:sz="12" w:space="0" w:color="auto"/>
              <w:bottom w:val="single" w:sz="4" w:space="0" w:color="auto"/>
              <w:right w:val="single" w:sz="6" w:space="0" w:color="auto"/>
            </w:tcBorders>
            <w:vAlign w:val="center"/>
          </w:tcPr>
          <w:p w14:paraId="39EAF14D" w14:textId="45AC7CB6" w:rsidR="00B159DB" w:rsidRDefault="00B159DB" w:rsidP="00B159DB">
            <w:pPr>
              <w:ind w:firstLine="27"/>
              <w:jc w:val="center"/>
              <w:rPr>
                <w:rFonts w:ascii="Verdana" w:hAnsi="Verdana" w:cs="Calibri"/>
                <w:b/>
                <w:bCs/>
                <w:highlight w:val="yellow"/>
              </w:rPr>
            </w:pPr>
            <w:r>
              <w:rPr>
                <w:rFonts w:ascii="Verdana" w:hAnsi="Verdana" w:cs="Calibri"/>
                <w:b/>
                <w:bCs/>
                <w:highlight w:val="yellow"/>
              </w:rPr>
              <w:t>[DOPLNÍ DODAVATEL]</w:t>
            </w:r>
          </w:p>
        </w:tc>
        <w:tc>
          <w:tcPr>
            <w:tcW w:w="1616" w:type="dxa"/>
            <w:tcBorders>
              <w:top w:val="single" w:sz="2" w:space="0" w:color="auto"/>
              <w:left w:val="single" w:sz="6" w:space="0" w:color="auto"/>
              <w:bottom w:val="single" w:sz="4" w:space="0" w:color="auto"/>
              <w:right w:val="single" w:sz="12" w:space="0" w:color="auto"/>
            </w:tcBorders>
            <w:vAlign w:val="center"/>
            <w:hideMark/>
          </w:tcPr>
          <w:p w14:paraId="0537F829" w14:textId="77777777" w:rsidR="00B159DB" w:rsidRDefault="00B159DB" w:rsidP="00B159DB">
            <w:pPr>
              <w:ind w:firstLine="27"/>
              <w:jc w:val="center"/>
              <w:rPr>
                <w:rFonts w:ascii="Verdana" w:hAnsi="Verdana"/>
              </w:rPr>
            </w:pPr>
            <w:r>
              <w:rPr>
                <w:rFonts w:ascii="Verdana" w:hAnsi="Verdana" w:cs="Calibri"/>
                <w:b/>
                <w:bCs/>
                <w:highlight w:val="yellow"/>
              </w:rPr>
              <w:t>[DOPLNÍ DODAVATEL]</w:t>
            </w:r>
          </w:p>
        </w:tc>
        <w:tc>
          <w:tcPr>
            <w:tcW w:w="1540" w:type="dxa"/>
            <w:tcBorders>
              <w:top w:val="single" w:sz="2" w:space="0" w:color="auto"/>
              <w:left w:val="single" w:sz="12" w:space="0" w:color="auto"/>
              <w:bottom w:val="single" w:sz="4" w:space="0" w:color="auto"/>
              <w:right w:val="single" w:sz="6" w:space="0" w:color="auto"/>
            </w:tcBorders>
            <w:vAlign w:val="center"/>
          </w:tcPr>
          <w:p w14:paraId="4F37E08F" w14:textId="54303249" w:rsidR="00B159DB" w:rsidRDefault="00B159DB" w:rsidP="00B159DB">
            <w:pPr>
              <w:ind w:firstLine="27"/>
              <w:jc w:val="center"/>
              <w:rPr>
                <w:rFonts w:ascii="Verdana" w:hAnsi="Verdana" w:cs="Calibri"/>
                <w:b/>
                <w:bCs/>
                <w:highlight w:val="yellow"/>
              </w:rPr>
            </w:pPr>
            <w:r>
              <w:rPr>
                <w:rFonts w:ascii="Verdana" w:hAnsi="Verdana" w:cs="Calibri"/>
                <w:b/>
                <w:bCs/>
                <w:highlight w:val="yellow"/>
              </w:rPr>
              <w:t>[DOPLNÍ DODAVATEL]</w:t>
            </w:r>
          </w:p>
        </w:tc>
      </w:tr>
      <w:tr w:rsidR="00B159DB" w:rsidRPr="00CC3C0D" w14:paraId="254B8F4C" w14:textId="77777777" w:rsidTr="00B159DB">
        <w:trPr>
          <w:cantSplit/>
          <w:trHeight w:val="567"/>
        </w:trPr>
        <w:tc>
          <w:tcPr>
            <w:tcW w:w="1988" w:type="dxa"/>
            <w:tcBorders>
              <w:top w:val="single" w:sz="4" w:space="0" w:color="auto"/>
              <w:left w:val="single" w:sz="12" w:space="0" w:color="auto"/>
              <w:bottom w:val="single" w:sz="4" w:space="0" w:color="auto"/>
              <w:right w:val="single" w:sz="6" w:space="0" w:color="auto"/>
            </w:tcBorders>
          </w:tcPr>
          <w:p w14:paraId="230E2389" w14:textId="77777777" w:rsidR="00B159DB" w:rsidRPr="0018662E" w:rsidRDefault="00B159DB" w:rsidP="00B159DB">
            <w:pPr>
              <w:ind w:firstLine="27"/>
              <w:jc w:val="center"/>
              <w:rPr>
                <w:rFonts w:ascii="Verdana" w:hAnsi="Verdana" w:cs="Calibri"/>
                <w:b/>
                <w:bCs/>
              </w:rPr>
            </w:pPr>
            <w:r w:rsidRPr="0018662E">
              <w:rPr>
                <w:rFonts w:ascii="Verdana" w:hAnsi="Verdana" w:cs="Calibri"/>
                <w:b/>
                <w:bCs/>
              </w:rPr>
              <w:t>člen týmu</w:t>
            </w:r>
          </w:p>
        </w:tc>
        <w:tc>
          <w:tcPr>
            <w:tcW w:w="2144" w:type="dxa"/>
            <w:tcBorders>
              <w:top w:val="single" w:sz="4" w:space="0" w:color="auto"/>
              <w:left w:val="single" w:sz="12" w:space="0" w:color="auto"/>
              <w:bottom w:val="single" w:sz="4" w:space="0" w:color="auto"/>
              <w:right w:val="single" w:sz="6" w:space="0" w:color="auto"/>
            </w:tcBorders>
            <w:vAlign w:val="center"/>
            <w:hideMark/>
          </w:tcPr>
          <w:p w14:paraId="70760AAB" w14:textId="77777777" w:rsidR="00B159DB" w:rsidRDefault="00B159DB" w:rsidP="00B159DB">
            <w:pPr>
              <w:ind w:firstLine="27"/>
              <w:jc w:val="center"/>
              <w:rPr>
                <w:rFonts w:ascii="Verdana" w:hAnsi="Verdana"/>
              </w:rPr>
            </w:pPr>
            <w:r>
              <w:rPr>
                <w:rFonts w:ascii="Verdana" w:hAnsi="Verdana" w:cs="Calibri"/>
                <w:b/>
                <w:bCs/>
                <w:highlight w:val="yellow"/>
              </w:rPr>
              <w:t>[DOPLNÍ DODAVATEL]</w:t>
            </w:r>
          </w:p>
        </w:tc>
        <w:tc>
          <w:tcPr>
            <w:tcW w:w="1541" w:type="dxa"/>
            <w:tcBorders>
              <w:top w:val="single" w:sz="4" w:space="0" w:color="auto"/>
              <w:left w:val="single" w:sz="12" w:space="0" w:color="auto"/>
              <w:bottom w:val="single" w:sz="4" w:space="0" w:color="auto"/>
              <w:right w:val="single" w:sz="6" w:space="0" w:color="auto"/>
            </w:tcBorders>
            <w:vAlign w:val="center"/>
          </w:tcPr>
          <w:p w14:paraId="7B844265" w14:textId="05393C25" w:rsidR="00B159DB" w:rsidRDefault="00B159DB" w:rsidP="00B159DB">
            <w:pPr>
              <w:ind w:firstLine="27"/>
              <w:jc w:val="center"/>
              <w:rPr>
                <w:rFonts w:ascii="Verdana" w:hAnsi="Verdana" w:cs="Calibri"/>
                <w:b/>
                <w:bCs/>
                <w:highlight w:val="yellow"/>
              </w:rPr>
            </w:pPr>
            <w:r>
              <w:rPr>
                <w:rFonts w:ascii="Verdana" w:hAnsi="Verdana" w:cs="Calibri"/>
                <w:b/>
                <w:bCs/>
                <w:highlight w:val="yellow"/>
              </w:rPr>
              <w:t>[DOPLNÍ DODAVATEL]</w:t>
            </w:r>
          </w:p>
        </w:tc>
        <w:tc>
          <w:tcPr>
            <w:tcW w:w="1616" w:type="dxa"/>
            <w:tcBorders>
              <w:top w:val="single" w:sz="4" w:space="0" w:color="auto"/>
              <w:left w:val="single" w:sz="6" w:space="0" w:color="auto"/>
              <w:bottom w:val="single" w:sz="4" w:space="0" w:color="auto"/>
              <w:right w:val="single" w:sz="12" w:space="0" w:color="auto"/>
            </w:tcBorders>
            <w:vAlign w:val="center"/>
            <w:hideMark/>
          </w:tcPr>
          <w:p w14:paraId="1BF41BB3" w14:textId="77777777" w:rsidR="00B159DB" w:rsidRDefault="00B159DB" w:rsidP="00B159DB">
            <w:pPr>
              <w:ind w:firstLine="27"/>
              <w:jc w:val="center"/>
              <w:rPr>
                <w:rFonts w:ascii="Verdana" w:hAnsi="Verdana"/>
              </w:rPr>
            </w:pPr>
            <w:r>
              <w:rPr>
                <w:rFonts w:ascii="Verdana" w:hAnsi="Verdana" w:cs="Calibri"/>
                <w:b/>
                <w:bCs/>
                <w:highlight w:val="yellow"/>
              </w:rPr>
              <w:t>[DOPLNÍ DODAVATEL]</w:t>
            </w:r>
          </w:p>
        </w:tc>
        <w:tc>
          <w:tcPr>
            <w:tcW w:w="1540" w:type="dxa"/>
            <w:tcBorders>
              <w:top w:val="single" w:sz="4" w:space="0" w:color="auto"/>
              <w:left w:val="single" w:sz="12" w:space="0" w:color="auto"/>
              <w:bottom w:val="single" w:sz="4" w:space="0" w:color="auto"/>
              <w:right w:val="single" w:sz="6" w:space="0" w:color="auto"/>
            </w:tcBorders>
            <w:vAlign w:val="center"/>
          </w:tcPr>
          <w:p w14:paraId="7ED75101" w14:textId="58060823" w:rsidR="00B159DB" w:rsidRDefault="00B159DB" w:rsidP="00B159DB">
            <w:pPr>
              <w:ind w:firstLine="27"/>
              <w:jc w:val="center"/>
              <w:rPr>
                <w:rFonts w:ascii="Verdana" w:hAnsi="Verdana" w:cs="Calibri"/>
                <w:b/>
                <w:bCs/>
                <w:highlight w:val="yellow"/>
              </w:rPr>
            </w:pPr>
            <w:r>
              <w:rPr>
                <w:rFonts w:ascii="Verdana" w:hAnsi="Verdana" w:cs="Calibri"/>
                <w:b/>
                <w:bCs/>
                <w:highlight w:val="yellow"/>
              </w:rPr>
              <w:t>[DOPLNÍ DODAVATEL]</w:t>
            </w:r>
          </w:p>
        </w:tc>
      </w:tr>
      <w:tr w:rsidR="00B159DB" w:rsidRPr="00CC3C0D" w14:paraId="179CFE6B" w14:textId="77777777" w:rsidTr="00B159DB">
        <w:trPr>
          <w:cantSplit/>
          <w:trHeight w:val="567"/>
        </w:trPr>
        <w:tc>
          <w:tcPr>
            <w:tcW w:w="1988" w:type="dxa"/>
            <w:tcBorders>
              <w:top w:val="single" w:sz="4" w:space="0" w:color="auto"/>
              <w:left w:val="single" w:sz="12" w:space="0" w:color="auto"/>
              <w:bottom w:val="single" w:sz="6" w:space="0" w:color="auto"/>
              <w:right w:val="single" w:sz="6" w:space="0" w:color="auto"/>
            </w:tcBorders>
          </w:tcPr>
          <w:p w14:paraId="5EC51ADE" w14:textId="77777777" w:rsidR="00B159DB" w:rsidRPr="0018662E" w:rsidRDefault="00B159DB" w:rsidP="00B159DB">
            <w:pPr>
              <w:ind w:firstLine="27"/>
              <w:jc w:val="center"/>
              <w:rPr>
                <w:rFonts w:ascii="Verdana" w:hAnsi="Verdana" w:cs="Calibri"/>
                <w:b/>
                <w:bCs/>
              </w:rPr>
            </w:pPr>
            <w:r w:rsidRPr="0018662E">
              <w:rPr>
                <w:rFonts w:ascii="Verdana" w:hAnsi="Verdana" w:cs="Calibri"/>
                <w:b/>
                <w:bCs/>
              </w:rPr>
              <w:lastRenderedPageBreak/>
              <w:t>člen týmu</w:t>
            </w:r>
          </w:p>
        </w:tc>
        <w:tc>
          <w:tcPr>
            <w:tcW w:w="2144" w:type="dxa"/>
            <w:tcBorders>
              <w:top w:val="single" w:sz="4" w:space="0" w:color="auto"/>
              <w:left w:val="single" w:sz="12" w:space="0" w:color="auto"/>
              <w:bottom w:val="single" w:sz="6" w:space="0" w:color="auto"/>
              <w:right w:val="single" w:sz="6" w:space="0" w:color="auto"/>
            </w:tcBorders>
            <w:vAlign w:val="center"/>
            <w:hideMark/>
          </w:tcPr>
          <w:p w14:paraId="4AA4A2B2" w14:textId="77777777" w:rsidR="00B159DB" w:rsidRDefault="00B159DB" w:rsidP="00B159DB">
            <w:pPr>
              <w:ind w:firstLine="27"/>
              <w:jc w:val="center"/>
              <w:rPr>
                <w:rFonts w:ascii="Verdana" w:hAnsi="Verdana"/>
              </w:rPr>
            </w:pPr>
            <w:r>
              <w:rPr>
                <w:rFonts w:ascii="Verdana" w:hAnsi="Verdana" w:cs="Calibri"/>
                <w:b/>
                <w:bCs/>
                <w:highlight w:val="yellow"/>
              </w:rPr>
              <w:t>[DOPLNÍ DODAVATEL]</w:t>
            </w:r>
          </w:p>
        </w:tc>
        <w:tc>
          <w:tcPr>
            <w:tcW w:w="1541" w:type="dxa"/>
            <w:tcBorders>
              <w:top w:val="single" w:sz="4" w:space="0" w:color="auto"/>
              <w:left w:val="single" w:sz="12" w:space="0" w:color="auto"/>
              <w:bottom w:val="single" w:sz="6" w:space="0" w:color="auto"/>
              <w:right w:val="single" w:sz="6" w:space="0" w:color="auto"/>
            </w:tcBorders>
            <w:vAlign w:val="center"/>
          </w:tcPr>
          <w:p w14:paraId="29025DA8" w14:textId="7FC50BBD" w:rsidR="00B159DB" w:rsidRDefault="00B159DB" w:rsidP="00B159DB">
            <w:pPr>
              <w:ind w:firstLine="27"/>
              <w:jc w:val="center"/>
              <w:rPr>
                <w:rFonts w:ascii="Verdana" w:hAnsi="Verdana" w:cs="Calibri"/>
                <w:b/>
                <w:bCs/>
                <w:highlight w:val="yellow"/>
              </w:rPr>
            </w:pPr>
            <w:r>
              <w:rPr>
                <w:rFonts w:ascii="Verdana" w:hAnsi="Verdana" w:cs="Calibri"/>
                <w:b/>
                <w:bCs/>
                <w:highlight w:val="yellow"/>
              </w:rPr>
              <w:t>[DOPLNÍ DODAVATEL]</w:t>
            </w:r>
          </w:p>
        </w:tc>
        <w:tc>
          <w:tcPr>
            <w:tcW w:w="1616" w:type="dxa"/>
            <w:tcBorders>
              <w:top w:val="single" w:sz="4" w:space="0" w:color="auto"/>
              <w:left w:val="single" w:sz="6" w:space="0" w:color="auto"/>
              <w:bottom w:val="single" w:sz="6" w:space="0" w:color="auto"/>
              <w:right w:val="single" w:sz="12" w:space="0" w:color="auto"/>
            </w:tcBorders>
            <w:vAlign w:val="center"/>
            <w:hideMark/>
          </w:tcPr>
          <w:p w14:paraId="5ACFCB73" w14:textId="77777777" w:rsidR="00B159DB" w:rsidRDefault="00B159DB" w:rsidP="00B159DB">
            <w:pPr>
              <w:ind w:firstLine="27"/>
              <w:jc w:val="center"/>
              <w:rPr>
                <w:rFonts w:ascii="Verdana" w:hAnsi="Verdana"/>
              </w:rPr>
            </w:pPr>
            <w:r>
              <w:rPr>
                <w:rFonts w:ascii="Verdana" w:hAnsi="Verdana" w:cs="Calibri"/>
                <w:b/>
                <w:bCs/>
                <w:highlight w:val="yellow"/>
              </w:rPr>
              <w:t>[DOPLNÍ DODAVATEL]</w:t>
            </w:r>
          </w:p>
        </w:tc>
        <w:tc>
          <w:tcPr>
            <w:tcW w:w="1540" w:type="dxa"/>
            <w:tcBorders>
              <w:top w:val="single" w:sz="4" w:space="0" w:color="auto"/>
              <w:left w:val="single" w:sz="12" w:space="0" w:color="auto"/>
              <w:bottom w:val="single" w:sz="6" w:space="0" w:color="auto"/>
              <w:right w:val="single" w:sz="6" w:space="0" w:color="auto"/>
            </w:tcBorders>
            <w:vAlign w:val="center"/>
          </w:tcPr>
          <w:p w14:paraId="70BCD750" w14:textId="7A731CF3" w:rsidR="00B159DB" w:rsidRDefault="00B159DB" w:rsidP="00B159DB">
            <w:pPr>
              <w:ind w:firstLine="27"/>
              <w:jc w:val="center"/>
              <w:rPr>
                <w:rFonts w:ascii="Verdana" w:hAnsi="Verdana" w:cs="Calibri"/>
                <w:b/>
                <w:bCs/>
                <w:highlight w:val="yellow"/>
              </w:rPr>
            </w:pPr>
            <w:r>
              <w:rPr>
                <w:rFonts w:ascii="Verdana" w:hAnsi="Verdana" w:cs="Calibri"/>
                <w:b/>
                <w:bCs/>
                <w:highlight w:val="yellow"/>
              </w:rPr>
              <w:t>[DOPLNÍ DODAVATEL]</w:t>
            </w:r>
          </w:p>
        </w:tc>
      </w:tr>
      <w:tr w:rsidR="00B159DB" w:rsidRPr="00CC3C0D" w14:paraId="21A3D7D2" w14:textId="77777777" w:rsidTr="00B159DB">
        <w:trPr>
          <w:cantSplit/>
          <w:trHeight w:val="567"/>
        </w:trPr>
        <w:tc>
          <w:tcPr>
            <w:tcW w:w="1988" w:type="dxa"/>
            <w:tcBorders>
              <w:top w:val="single" w:sz="4" w:space="0" w:color="auto"/>
              <w:left w:val="single" w:sz="12" w:space="0" w:color="auto"/>
              <w:bottom w:val="single" w:sz="6" w:space="0" w:color="auto"/>
              <w:right w:val="single" w:sz="6" w:space="0" w:color="auto"/>
            </w:tcBorders>
          </w:tcPr>
          <w:p w14:paraId="7CD90724" w14:textId="77777777" w:rsidR="00B159DB" w:rsidRPr="0018662E" w:rsidRDefault="00B159DB" w:rsidP="00B159DB">
            <w:pPr>
              <w:ind w:firstLine="27"/>
              <w:jc w:val="center"/>
              <w:rPr>
                <w:rFonts w:ascii="Verdana" w:hAnsi="Verdana" w:cs="Calibri"/>
                <w:b/>
                <w:bCs/>
              </w:rPr>
            </w:pPr>
            <w:r w:rsidRPr="0018662E">
              <w:rPr>
                <w:rFonts w:ascii="Verdana" w:hAnsi="Verdana" w:cs="Calibri"/>
                <w:b/>
                <w:bCs/>
              </w:rPr>
              <w:t>člen týmu</w:t>
            </w:r>
          </w:p>
        </w:tc>
        <w:tc>
          <w:tcPr>
            <w:tcW w:w="2144" w:type="dxa"/>
            <w:tcBorders>
              <w:top w:val="single" w:sz="4" w:space="0" w:color="auto"/>
              <w:left w:val="single" w:sz="12" w:space="0" w:color="auto"/>
              <w:bottom w:val="single" w:sz="6" w:space="0" w:color="auto"/>
              <w:right w:val="single" w:sz="6" w:space="0" w:color="auto"/>
            </w:tcBorders>
            <w:vAlign w:val="center"/>
            <w:hideMark/>
          </w:tcPr>
          <w:p w14:paraId="2CF3D9BB" w14:textId="77777777" w:rsidR="00B159DB" w:rsidRDefault="00B159DB" w:rsidP="00B159DB">
            <w:pPr>
              <w:ind w:firstLine="27"/>
              <w:jc w:val="center"/>
              <w:rPr>
                <w:rFonts w:ascii="Verdana" w:hAnsi="Verdana"/>
              </w:rPr>
            </w:pPr>
            <w:r>
              <w:rPr>
                <w:rFonts w:ascii="Verdana" w:hAnsi="Verdana" w:cs="Calibri"/>
                <w:b/>
                <w:bCs/>
                <w:highlight w:val="yellow"/>
              </w:rPr>
              <w:t>[DOPLNÍ DODAVATEL]</w:t>
            </w:r>
          </w:p>
        </w:tc>
        <w:tc>
          <w:tcPr>
            <w:tcW w:w="1541" w:type="dxa"/>
            <w:tcBorders>
              <w:top w:val="single" w:sz="4" w:space="0" w:color="auto"/>
              <w:left w:val="single" w:sz="12" w:space="0" w:color="auto"/>
              <w:bottom w:val="single" w:sz="6" w:space="0" w:color="auto"/>
              <w:right w:val="single" w:sz="6" w:space="0" w:color="auto"/>
            </w:tcBorders>
            <w:vAlign w:val="center"/>
          </w:tcPr>
          <w:p w14:paraId="21F492E8" w14:textId="4560499F" w:rsidR="00B159DB" w:rsidRDefault="00B159DB" w:rsidP="00B159DB">
            <w:pPr>
              <w:ind w:firstLine="27"/>
              <w:jc w:val="center"/>
              <w:rPr>
                <w:rFonts w:ascii="Verdana" w:hAnsi="Verdana" w:cs="Calibri"/>
                <w:b/>
                <w:bCs/>
                <w:highlight w:val="yellow"/>
              </w:rPr>
            </w:pPr>
            <w:r>
              <w:rPr>
                <w:rFonts w:ascii="Verdana" w:hAnsi="Verdana" w:cs="Calibri"/>
                <w:b/>
                <w:bCs/>
                <w:highlight w:val="yellow"/>
              </w:rPr>
              <w:t>[DOPLNÍ DODAVATEL]</w:t>
            </w:r>
          </w:p>
        </w:tc>
        <w:tc>
          <w:tcPr>
            <w:tcW w:w="1616" w:type="dxa"/>
            <w:tcBorders>
              <w:top w:val="single" w:sz="4" w:space="0" w:color="auto"/>
              <w:left w:val="single" w:sz="6" w:space="0" w:color="auto"/>
              <w:bottom w:val="single" w:sz="6" w:space="0" w:color="auto"/>
              <w:right w:val="single" w:sz="12" w:space="0" w:color="auto"/>
            </w:tcBorders>
            <w:vAlign w:val="center"/>
            <w:hideMark/>
          </w:tcPr>
          <w:p w14:paraId="3EB49C0F" w14:textId="77777777" w:rsidR="00B159DB" w:rsidRDefault="00B159DB" w:rsidP="00B159DB">
            <w:pPr>
              <w:ind w:firstLine="27"/>
              <w:jc w:val="center"/>
              <w:rPr>
                <w:rFonts w:ascii="Verdana" w:hAnsi="Verdana"/>
              </w:rPr>
            </w:pPr>
            <w:r>
              <w:rPr>
                <w:rFonts w:ascii="Verdana" w:hAnsi="Verdana" w:cs="Calibri"/>
                <w:b/>
                <w:bCs/>
                <w:highlight w:val="yellow"/>
              </w:rPr>
              <w:t>[DOPLNÍ DODAVATEL]</w:t>
            </w:r>
          </w:p>
        </w:tc>
        <w:tc>
          <w:tcPr>
            <w:tcW w:w="1540" w:type="dxa"/>
            <w:tcBorders>
              <w:top w:val="single" w:sz="4" w:space="0" w:color="auto"/>
              <w:left w:val="single" w:sz="12" w:space="0" w:color="auto"/>
              <w:bottom w:val="single" w:sz="6" w:space="0" w:color="auto"/>
              <w:right w:val="single" w:sz="6" w:space="0" w:color="auto"/>
            </w:tcBorders>
            <w:vAlign w:val="center"/>
          </w:tcPr>
          <w:p w14:paraId="31D3B3C2" w14:textId="2D2A883F" w:rsidR="00B159DB" w:rsidRDefault="00B159DB" w:rsidP="00B159DB">
            <w:pPr>
              <w:ind w:firstLine="27"/>
              <w:jc w:val="center"/>
              <w:rPr>
                <w:rFonts w:ascii="Verdana" w:hAnsi="Verdana" w:cs="Calibri"/>
                <w:b/>
                <w:bCs/>
                <w:highlight w:val="yellow"/>
              </w:rPr>
            </w:pPr>
            <w:r>
              <w:rPr>
                <w:rFonts w:ascii="Verdana" w:hAnsi="Verdana" w:cs="Calibri"/>
                <w:b/>
                <w:bCs/>
                <w:highlight w:val="yellow"/>
              </w:rPr>
              <w:t>[DOPLNÍ DODAVATEL]</w:t>
            </w:r>
          </w:p>
        </w:tc>
      </w:tr>
      <w:tr w:rsidR="00B159DB" w:rsidRPr="00CC3C0D" w14:paraId="2CDD2279" w14:textId="77777777" w:rsidTr="00B159DB">
        <w:trPr>
          <w:cantSplit/>
          <w:trHeight w:val="567"/>
        </w:trPr>
        <w:tc>
          <w:tcPr>
            <w:tcW w:w="1988" w:type="dxa"/>
            <w:tcBorders>
              <w:top w:val="single" w:sz="6" w:space="0" w:color="auto"/>
              <w:left w:val="single" w:sz="12" w:space="0" w:color="auto"/>
              <w:bottom w:val="single" w:sz="6" w:space="0" w:color="auto"/>
              <w:right w:val="single" w:sz="6" w:space="0" w:color="auto"/>
            </w:tcBorders>
          </w:tcPr>
          <w:p w14:paraId="259B4B90" w14:textId="77777777" w:rsidR="00B159DB" w:rsidRPr="0018662E" w:rsidRDefault="00B159DB" w:rsidP="00B159DB">
            <w:pPr>
              <w:ind w:firstLine="27"/>
              <w:jc w:val="center"/>
              <w:rPr>
                <w:rFonts w:ascii="Verdana" w:hAnsi="Verdana" w:cs="Calibri"/>
                <w:b/>
                <w:bCs/>
              </w:rPr>
            </w:pPr>
            <w:r w:rsidRPr="0018662E">
              <w:rPr>
                <w:rFonts w:ascii="Verdana" w:hAnsi="Verdana" w:cs="Calibri"/>
                <w:b/>
                <w:bCs/>
              </w:rPr>
              <w:t>člen týmu</w:t>
            </w:r>
          </w:p>
        </w:tc>
        <w:tc>
          <w:tcPr>
            <w:tcW w:w="2144" w:type="dxa"/>
            <w:tcBorders>
              <w:top w:val="single" w:sz="6" w:space="0" w:color="auto"/>
              <w:left w:val="single" w:sz="12" w:space="0" w:color="auto"/>
              <w:bottom w:val="single" w:sz="6" w:space="0" w:color="auto"/>
              <w:right w:val="single" w:sz="6" w:space="0" w:color="auto"/>
            </w:tcBorders>
            <w:vAlign w:val="center"/>
            <w:hideMark/>
          </w:tcPr>
          <w:p w14:paraId="51AE9699" w14:textId="77777777" w:rsidR="00B159DB" w:rsidRDefault="00B159DB" w:rsidP="00B159DB">
            <w:pPr>
              <w:ind w:firstLine="27"/>
              <w:jc w:val="center"/>
              <w:rPr>
                <w:rFonts w:ascii="Verdana" w:hAnsi="Verdana"/>
              </w:rPr>
            </w:pPr>
            <w:r>
              <w:rPr>
                <w:rFonts w:ascii="Verdana" w:hAnsi="Verdana" w:cs="Calibri"/>
                <w:b/>
                <w:bCs/>
                <w:highlight w:val="yellow"/>
              </w:rPr>
              <w:t>[DOPLNÍ DODAVATEL]</w:t>
            </w:r>
          </w:p>
        </w:tc>
        <w:tc>
          <w:tcPr>
            <w:tcW w:w="1541" w:type="dxa"/>
            <w:tcBorders>
              <w:top w:val="single" w:sz="6" w:space="0" w:color="auto"/>
              <w:left w:val="single" w:sz="12" w:space="0" w:color="auto"/>
              <w:bottom w:val="single" w:sz="4" w:space="0" w:color="auto"/>
              <w:right w:val="single" w:sz="6" w:space="0" w:color="auto"/>
            </w:tcBorders>
            <w:vAlign w:val="center"/>
          </w:tcPr>
          <w:p w14:paraId="31D449C5" w14:textId="19F52B43" w:rsidR="00B159DB" w:rsidRDefault="00B159DB" w:rsidP="00B159DB">
            <w:pPr>
              <w:ind w:firstLine="27"/>
              <w:jc w:val="center"/>
              <w:rPr>
                <w:rFonts w:ascii="Verdana" w:hAnsi="Verdana" w:cs="Calibri"/>
                <w:b/>
                <w:bCs/>
                <w:highlight w:val="yellow"/>
              </w:rPr>
            </w:pPr>
            <w:r>
              <w:rPr>
                <w:rFonts w:ascii="Verdana" w:hAnsi="Verdana" w:cs="Calibri"/>
                <w:b/>
                <w:bCs/>
                <w:highlight w:val="yellow"/>
              </w:rPr>
              <w:t>[DOPLNÍ DODAVATEL]</w:t>
            </w:r>
          </w:p>
        </w:tc>
        <w:tc>
          <w:tcPr>
            <w:tcW w:w="1616" w:type="dxa"/>
            <w:tcBorders>
              <w:top w:val="single" w:sz="6" w:space="0" w:color="auto"/>
              <w:left w:val="single" w:sz="6" w:space="0" w:color="auto"/>
              <w:bottom w:val="single" w:sz="6" w:space="0" w:color="auto"/>
              <w:right w:val="single" w:sz="12" w:space="0" w:color="auto"/>
            </w:tcBorders>
            <w:vAlign w:val="center"/>
            <w:hideMark/>
          </w:tcPr>
          <w:p w14:paraId="381ECA68" w14:textId="77777777" w:rsidR="00B159DB" w:rsidRDefault="00B159DB" w:rsidP="00B159DB">
            <w:pPr>
              <w:ind w:firstLine="27"/>
              <w:jc w:val="center"/>
              <w:rPr>
                <w:rFonts w:ascii="Verdana" w:hAnsi="Verdana"/>
              </w:rPr>
            </w:pPr>
            <w:r>
              <w:rPr>
                <w:rFonts w:ascii="Verdana" w:hAnsi="Verdana" w:cs="Calibri"/>
                <w:b/>
                <w:bCs/>
                <w:highlight w:val="yellow"/>
              </w:rPr>
              <w:t>[DOPLNÍ DODAVATEL]</w:t>
            </w:r>
          </w:p>
        </w:tc>
        <w:tc>
          <w:tcPr>
            <w:tcW w:w="1540" w:type="dxa"/>
            <w:tcBorders>
              <w:top w:val="single" w:sz="6" w:space="0" w:color="auto"/>
              <w:left w:val="single" w:sz="12" w:space="0" w:color="auto"/>
              <w:bottom w:val="single" w:sz="4" w:space="0" w:color="auto"/>
              <w:right w:val="single" w:sz="6" w:space="0" w:color="auto"/>
            </w:tcBorders>
            <w:vAlign w:val="center"/>
          </w:tcPr>
          <w:p w14:paraId="1047C855" w14:textId="53B99700" w:rsidR="00B159DB" w:rsidRDefault="00B159DB" w:rsidP="00B159DB">
            <w:pPr>
              <w:ind w:firstLine="27"/>
              <w:jc w:val="center"/>
              <w:rPr>
                <w:rFonts w:ascii="Verdana" w:hAnsi="Verdana" w:cs="Calibri"/>
                <w:b/>
                <w:bCs/>
                <w:highlight w:val="yellow"/>
              </w:rPr>
            </w:pPr>
            <w:r>
              <w:rPr>
                <w:rFonts w:ascii="Verdana" w:hAnsi="Verdana" w:cs="Calibri"/>
                <w:b/>
                <w:bCs/>
                <w:highlight w:val="yellow"/>
              </w:rPr>
              <w:t>[DOPLNÍ DODAVATEL]</w:t>
            </w:r>
          </w:p>
        </w:tc>
      </w:tr>
      <w:tr w:rsidR="00B159DB" w:rsidRPr="00CC3C0D" w14:paraId="18CFE6B5" w14:textId="77777777" w:rsidTr="00B159DB">
        <w:trPr>
          <w:cantSplit/>
          <w:trHeight w:val="567"/>
        </w:trPr>
        <w:tc>
          <w:tcPr>
            <w:tcW w:w="1988" w:type="dxa"/>
            <w:tcBorders>
              <w:top w:val="single" w:sz="6" w:space="0" w:color="auto"/>
              <w:left w:val="single" w:sz="12" w:space="0" w:color="auto"/>
              <w:bottom w:val="single" w:sz="6" w:space="0" w:color="auto"/>
              <w:right w:val="single" w:sz="6" w:space="0" w:color="auto"/>
            </w:tcBorders>
          </w:tcPr>
          <w:p w14:paraId="3390F1E2" w14:textId="6B141E91" w:rsidR="00B159DB" w:rsidRPr="0018662E" w:rsidRDefault="00B159DB" w:rsidP="00B159DB">
            <w:pPr>
              <w:ind w:firstLine="27"/>
              <w:jc w:val="center"/>
              <w:rPr>
                <w:rFonts w:ascii="Verdana" w:hAnsi="Verdana" w:cs="Calibri"/>
                <w:b/>
                <w:bCs/>
              </w:rPr>
            </w:pPr>
            <w:r w:rsidRPr="0018662E">
              <w:rPr>
                <w:rFonts w:ascii="Verdana" w:hAnsi="Verdana" w:cs="Calibri"/>
                <w:b/>
                <w:bCs/>
              </w:rPr>
              <w:t>člen týmu</w:t>
            </w:r>
          </w:p>
        </w:tc>
        <w:tc>
          <w:tcPr>
            <w:tcW w:w="2144" w:type="dxa"/>
            <w:tcBorders>
              <w:top w:val="single" w:sz="6" w:space="0" w:color="auto"/>
              <w:left w:val="single" w:sz="12" w:space="0" w:color="auto"/>
              <w:bottom w:val="single" w:sz="6" w:space="0" w:color="auto"/>
              <w:right w:val="single" w:sz="6" w:space="0" w:color="auto"/>
            </w:tcBorders>
            <w:vAlign w:val="center"/>
          </w:tcPr>
          <w:p w14:paraId="5A9C2F0F" w14:textId="7DE59423" w:rsidR="00B159DB" w:rsidRDefault="00B159DB" w:rsidP="00B159DB">
            <w:pPr>
              <w:ind w:firstLine="27"/>
              <w:jc w:val="center"/>
              <w:rPr>
                <w:rFonts w:ascii="Verdana" w:hAnsi="Verdana" w:cs="Calibri"/>
                <w:b/>
                <w:bCs/>
                <w:highlight w:val="yellow"/>
              </w:rPr>
            </w:pPr>
            <w:r>
              <w:rPr>
                <w:rFonts w:ascii="Verdana" w:hAnsi="Verdana" w:cs="Calibri"/>
                <w:b/>
                <w:bCs/>
                <w:highlight w:val="yellow"/>
              </w:rPr>
              <w:t>[DOPLNÍ DODAVATEL]</w:t>
            </w:r>
          </w:p>
        </w:tc>
        <w:tc>
          <w:tcPr>
            <w:tcW w:w="1541" w:type="dxa"/>
            <w:tcBorders>
              <w:top w:val="single" w:sz="6" w:space="0" w:color="auto"/>
              <w:left w:val="single" w:sz="6" w:space="0" w:color="auto"/>
              <w:bottom w:val="single" w:sz="6" w:space="0" w:color="auto"/>
              <w:right w:val="single" w:sz="6" w:space="0" w:color="auto"/>
            </w:tcBorders>
          </w:tcPr>
          <w:p w14:paraId="34C648FD" w14:textId="01E01F65" w:rsidR="00B159DB" w:rsidRDefault="00B159DB" w:rsidP="00B159DB">
            <w:pPr>
              <w:ind w:firstLine="27"/>
              <w:jc w:val="center"/>
              <w:rPr>
                <w:rFonts w:ascii="Verdana" w:hAnsi="Verdana" w:cs="Calibri"/>
                <w:b/>
                <w:bCs/>
                <w:highlight w:val="yellow"/>
              </w:rPr>
            </w:pPr>
            <w:r w:rsidRPr="00B159DB">
              <w:rPr>
                <w:rFonts w:ascii="Verdana" w:hAnsi="Verdana" w:cs="Calibri"/>
                <w:b/>
                <w:bCs/>
                <w:highlight w:val="yellow"/>
              </w:rPr>
              <w:t>[DOPLNÍ DODAVATEL]</w:t>
            </w:r>
          </w:p>
        </w:tc>
        <w:tc>
          <w:tcPr>
            <w:tcW w:w="1616" w:type="dxa"/>
            <w:tcBorders>
              <w:top w:val="single" w:sz="6" w:space="0" w:color="auto"/>
              <w:left w:val="single" w:sz="6" w:space="0" w:color="auto"/>
              <w:bottom w:val="single" w:sz="6" w:space="0" w:color="auto"/>
              <w:right w:val="single" w:sz="12" w:space="0" w:color="auto"/>
            </w:tcBorders>
            <w:vAlign w:val="center"/>
          </w:tcPr>
          <w:p w14:paraId="35EAD306" w14:textId="6B70FF78" w:rsidR="00B159DB" w:rsidRDefault="00B159DB" w:rsidP="00B159DB">
            <w:pPr>
              <w:ind w:firstLine="27"/>
              <w:jc w:val="center"/>
              <w:rPr>
                <w:rFonts w:ascii="Verdana" w:hAnsi="Verdana" w:cs="Calibri"/>
                <w:b/>
                <w:bCs/>
                <w:highlight w:val="yellow"/>
              </w:rPr>
            </w:pPr>
            <w:r>
              <w:rPr>
                <w:rFonts w:ascii="Verdana" w:hAnsi="Verdana" w:cs="Calibri"/>
                <w:b/>
                <w:bCs/>
                <w:highlight w:val="yellow"/>
              </w:rPr>
              <w:t>[DOPLNÍ DODAVATEL]</w:t>
            </w:r>
          </w:p>
        </w:tc>
        <w:tc>
          <w:tcPr>
            <w:tcW w:w="1540" w:type="dxa"/>
            <w:tcBorders>
              <w:top w:val="single" w:sz="6" w:space="0" w:color="auto"/>
              <w:left w:val="single" w:sz="6" w:space="0" w:color="auto"/>
              <w:bottom w:val="single" w:sz="4" w:space="0" w:color="auto"/>
              <w:right w:val="single" w:sz="12" w:space="0" w:color="auto"/>
            </w:tcBorders>
          </w:tcPr>
          <w:p w14:paraId="0CAE611A" w14:textId="5B9E3B61" w:rsidR="00B159DB" w:rsidRDefault="00B159DB" w:rsidP="00B159DB">
            <w:pPr>
              <w:ind w:firstLine="27"/>
              <w:jc w:val="center"/>
              <w:rPr>
                <w:rFonts w:ascii="Verdana" w:hAnsi="Verdana" w:cs="Calibri"/>
                <w:b/>
                <w:bCs/>
                <w:highlight w:val="yellow"/>
              </w:rPr>
            </w:pPr>
            <w:r w:rsidRPr="00B159DB">
              <w:rPr>
                <w:rFonts w:ascii="Verdana" w:hAnsi="Verdana" w:cs="Calibri"/>
                <w:b/>
                <w:bCs/>
                <w:highlight w:val="yellow"/>
              </w:rPr>
              <w:t>[DOPLNÍ DODAVATEL]</w:t>
            </w:r>
          </w:p>
        </w:tc>
      </w:tr>
    </w:tbl>
    <w:p w14:paraId="011D971E" w14:textId="77777777" w:rsidR="008047DE" w:rsidRDefault="008047DE" w:rsidP="008047DE">
      <w:pPr>
        <w:autoSpaceDE w:val="0"/>
        <w:autoSpaceDN w:val="0"/>
        <w:spacing w:after="0"/>
        <w:rPr>
          <w:rFonts w:ascii="Verdana" w:eastAsia="Times New Roman" w:hAnsi="Verdana"/>
          <w:lang w:eastAsia="cs-CZ"/>
        </w:rPr>
      </w:pPr>
    </w:p>
    <w:p w14:paraId="5C34512D" w14:textId="2356BA56" w:rsidR="002B1233" w:rsidRDefault="008047DE" w:rsidP="008047DE">
      <w:pPr>
        <w:autoSpaceDE w:val="0"/>
        <w:autoSpaceDN w:val="0"/>
        <w:spacing w:after="0"/>
        <w:rPr>
          <w:rFonts w:ascii="Verdana" w:eastAsia="Times New Roman" w:hAnsi="Verdana"/>
          <w:lang w:eastAsia="cs-CZ"/>
        </w:rPr>
      </w:pPr>
      <w:r w:rsidRPr="00DA013D">
        <w:rPr>
          <w:rFonts w:ascii="Verdana" w:eastAsia="Times New Roman" w:hAnsi="Verdana"/>
          <w:lang w:eastAsia="cs-CZ"/>
        </w:rPr>
        <w:t>Výše uvedení členové týmů a jejich vedoucí pracovníci byli seznámeni s předpisy a normami uvedenými v</w:t>
      </w:r>
      <w:r w:rsidR="002B1233" w:rsidRPr="002B1233">
        <w:t xml:space="preserve"> </w:t>
      </w:r>
      <w:r w:rsidR="002B1233" w:rsidRPr="002B1233">
        <w:rPr>
          <w:rFonts w:ascii="Verdana" w:eastAsia="Times New Roman" w:hAnsi="Verdana"/>
          <w:lang w:eastAsia="cs-CZ"/>
        </w:rPr>
        <w:t>čl. 7 v Příloze č. 1 závazného vzoru smlouvy s názvem Bližší specifikace předmětu veřejné zakázky.</w:t>
      </w:r>
    </w:p>
    <w:p w14:paraId="09E7FE34" w14:textId="77777777" w:rsidR="002B1233" w:rsidRDefault="002B1233" w:rsidP="008047DE">
      <w:pPr>
        <w:autoSpaceDE w:val="0"/>
        <w:autoSpaceDN w:val="0"/>
        <w:spacing w:after="0"/>
        <w:rPr>
          <w:rFonts w:ascii="Verdana" w:eastAsia="Times New Roman" w:hAnsi="Verdana"/>
          <w:lang w:eastAsia="cs-CZ"/>
        </w:rPr>
      </w:pPr>
    </w:p>
    <w:p w14:paraId="04BBDBC4" w14:textId="77777777" w:rsidR="008047DE" w:rsidRPr="00987273" w:rsidRDefault="008047DE" w:rsidP="008047DE">
      <w:pPr>
        <w:autoSpaceDE w:val="0"/>
        <w:autoSpaceDN w:val="0"/>
        <w:spacing w:after="0"/>
        <w:rPr>
          <w:rFonts w:ascii="Verdana" w:eastAsia="Times New Roman" w:hAnsi="Verdana"/>
          <w:color w:val="FF0000"/>
          <w:lang w:eastAsia="cs-CZ"/>
        </w:rPr>
      </w:pPr>
    </w:p>
    <w:p w14:paraId="483ED1A4" w14:textId="777B5D75" w:rsidR="00631EAA" w:rsidRDefault="00631EAA" w:rsidP="00631EAA">
      <w:pPr>
        <w:pStyle w:val="Textbezslovn"/>
        <w:ind w:left="0"/>
      </w:pPr>
    </w:p>
    <w:p w14:paraId="19D740A9" w14:textId="77777777" w:rsidR="0035531B" w:rsidRDefault="0035531B" w:rsidP="00EE3C5F">
      <w:pPr>
        <w:pStyle w:val="Textbezslovn"/>
      </w:pPr>
    </w:p>
    <w:p w14:paraId="71D850E8" w14:textId="77777777" w:rsidR="00EE3C5F" w:rsidRDefault="00EE3C5F">
      <w:r>
        <w:br w:type="page"/>
      </w:r>
    </w:p>
    <w:p w14:paraId="12A4D95B" w14:textId="77777777" w:rsidR="0035531B" w:rsidRDefault="0035531B" w:rsidP="00FE4333">
      <w:pPr>
        <w:pStyle w:val="Nadpisbezsl1-1"/>
      </w:pPr>
      <w:r>
        <w:lastRenderedPageBreak/>
        <w:t>Příloha č. 6</w:t>
      </w:r>
    </w:p>
    <w:p w14:paraId="59334250" w14:textId="77777777" w:rsidR="0035531B" w:rsidRPr="00EE3C5F" w:rsidRDefault="0035531B" w:rsidP="00FE4333">
      <w:pPr>
        <w:pStyle w:val="Nadpisbezsl1-2"/>
      </w:pPr>
      <w:r w:rsidRPr="00EE3C5F">
        <w:t>Vzor profesního životopisu</w:t>
      </w:r>
    </w:p>
    <w:p w14:paraId="1E83D121" w14:textId="77777777" w:rsidR="0035531B" w:rsidRDefault="0035531B" w:rsidP="00474F4D">
      <w:pPr>
        <w:pStyle w:val="Textbezslovn"/>
        <w:ind w:left="0"/>
      </w:pPr>
    </w:p>
    <w:p w14:paraId="41FA9F34" w14:textId="642F052E" w:rsidR="0035531B" w:rsidRDefault="0035531B" w:rsidP="00474F4D">
      <w:pPr>
        <w:pStyle w:val="Textbezslovn"/>
        <w:ind w:left="0"/>
      </w:pPr>
      <w:r>
        <w:t xml:space="preserve">Předpokládaná </w:t>
      </w:r>
      <w:r w:rsidRPr="00474F4D">
        <w:rPr>
          <w:b/>
        </w:rPr>
        <w:t>funkce</w:t>
      </w:r>
      <w:r>
        <w:t xml:space="preserve"> ze seznamu </w:t>
      </w:r>
      <w:r w:rsidR="002C235C">
        <w:t xml:space="preserve">členů realizačního týmu </w:t>
      </w:r>
      <w:r w:rsidRPr="002C235C">
        <w:t>dodavatele:</w:t>
      </w:r>
      <w:r>
        <w:t xml:space="preserve"> [</w:t>
      </w:r>
      <w:r w:rsidRPr="00DE6A35">
        <w:rPr>
          <w:b/>
          <w:highlight w:val="yellow"/>
        </w:rPr>
        <w:t>DOPLNÍ DODAVATEL</w:t>
      </w:r>
      <w:r>
        <w:t>]</w:t>
      </w:r>
    </w:p>
    <w:p w14:paraId="763EB8B8" w14:textId="77777777" w:rsidR="00543F07" w:rsidRPr="00543F07" w:rsidRDefault="00543F07" w:rsidP="00543F07">
      <w:pPr>
        <w:pStyle w:val="Doplujcdaje"/>
        <w:jc w:val="both"/>
      </w:pPr>
    </w:p>
    <w:p w14:paraId="678691A2" w14:textId="77777777" w:rsidR="00543F07" w:rsidRPr="00543F07" w:rsidRDefault="00543F07" w:rsidP="00543F07">
      <w:pPr>
        <w:pStyle w:val="Doplujcdaje"/>
        <w:ind w:left="360"/>
        <w:jc w:val="both"/>
      </w:pPr>
    </w:p>
    <w:p w14:paraId="308DCF6A" w14:textId="77777777" w:rsidR="0035531B" w:rsidRDefault="0035531B" w:rsidP="00DA7EA1">
      <w:pPr>
        <w:pStyle w:val="Odstavec1-1a"/>
        <w:numPr>
          <w:ilvl w:val="0"/>
          <w:numId w:val="11"/>
        </w:numPr>
      </w:pPr>
      <w:r>
        <w:t>Příjmení: [</w:t>
      </w:r>
      <w:r w:rsidRPr="00DE6A35">
        <w:rPr>
          <w:b/>
          <w:highlight w:val="yellow"/>
        </w:rPr>
        <w:t>DOPLNÍ DODAVATEL</w:t>
      </w:r>
      <w:r>
        <w:t>]</w:t>
      </w:r>
    </w:p>
    <w:p w14:paraId="4B5AEDFF" w14:textId="77777777" w:rsidR="0035531B" w:rsidRDefault="0035531B" w:rsidP="00DA7EA1">
      <w:pPr>
        <w:pStyle w:val="Odstavec1-1a"/>
        <w:numPr>
          <w:ilvl w:val="0"/>
          <w:numId w:val="11"/>
        </w:numPr>
      </w:pPr>
      <w:r>
        <w:t>Jméno: [</w:t>
      </w:r>
      <w:r w:rsidRPr="00DE6A35">
        <w:rPr>
          <w:b/>
          <w:highlight w:val="yellow"/>
        </w:rPr>
        <w:t>DOPLNÍ DODAVATEL</w:t>
      </w:r>
      <w:r>
        <w:t>]</w:t>
      </w:r>
    </w:p>
    <w:p w14:paraId="7A693D54" w14:textId="77777777" w:rsidR="0035531B" w:rsidRDefault="0035531B" w:rsidP="00DA7EA1">
      <w:pPr>
        <w:pStyle w:val="Odstavec1-1a"/>
        <w:numPr>
          <w:ilvl w:val="0"/>
          <w:numId w:val="11"/>
        </w:numPr>
      </w:pPr>
      <w:r>
        <w:t>Datum narození: [</w:t>
      </w:r>
      <w:r w:rsidRPr="00833899">
        <w:rPr>
          <w:highlight w:val="yellow"/>
        </w:rPr>
        <w:t>DOPLNÍ DODAVATEL</w:t>
      </w:r>
      <w:r>
        <w:t>]</w:t>
      </w:r>
    </w:p>
    <w:p w14:paraId="3262BCB9" w14:textId="77777777" w:rsidR="0035531B" w:rsidRDefault="0035531B" w:rsidP="00DA7EA1">
      <w:pPr>
        <w:pStyle w:val="Odstavec1-1a"/>
        <w:numPr>
          <w:ilvl w:val="0"/>
          <w:numId w:val="11"/>
        </w:numPr>
      </w:pPr>
      <w:r>
        <w:t>Kontaktní pracovní adresa (včetně pracovní tel/e-mail): [</w:t>
      </w:r>
      <w:r w:rsidRPr="00833899">
        <w:rPr>
          <w:highlight w:val="yellow"/>
        </w:rPr>
        <w:t>DOPLNÍ DODAVATEL</w:t>
      </w:r>
      <w:r>
        <w:t>]</w:t>
      </w:r>
    </w:p>
    <w:p w14:paraId="10EECCC4" w14:textId="77777777" w:rsidR="0035531B" w:rsidRDefault="0035531B" w:rsidP="00DA7EA1">
      <w:pPr>
        <w:pStyle w:val="Odstavec1-1a"/>
        <w:numPr>
          <w:ilvl w:val="0"/>
          <w:numId w:val="11"/>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14:paraId="06E49BFA" w14:textId="77777777"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1AFD7DF2" w14:textId="77777777"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0B40855D"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4548F576"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24357989" w14:textId="77777777"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09D56ABC" w14:textId="77777777" w:rsidR="00474F4D" w:rsidRPr="00833899" w:rsidRDefault="00452F69" w:rsidP="00307641">
            <w:pPr>
              <w:rPr>
                <w:sz w:val="16"/>
                <w:szCs w:val="16"/>
              </w:rPr>
            </w:pPr>
            <w:r w:rsidRPr="00833899">
              <w:rPr>
                <w:sz w:val="16"/>
                <w:szCs w:val="16"/>
              </w:rPr>
              <w:t>Délka:</w:t>
            </w:r>
          </w:p>
          <w:p w14:paraId="5B6C5C27" w14:textId="77777777"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14:paraId="6718244D"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D1E4754" w14:textId="77777777"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32845543"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19C7B2AD"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DA32900" w14:textId="77777777"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6768A36A"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3451FF1D"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48B4BAB3"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586B4396" w14:textId="77777777" w:rsidR="0035531B" w:rsidRPr="00833899" w:rsidRDefault="0035531B" w:rsidP="00474F4D">
      <w:pPr>
        <w:pStyle w:val="Textbezslovn"/>
        <w:ind w:left="0"/>
      </w:pPr>
    </w:p>
    <w:p w14:paraId="260CB42D"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068DE4A" w14:textId="400E9333" w:rsidR="0035531B" w:rsidRDefault="0035531B" w:rsidP="00327047">
      <w:pPr>
        <w:pStyle w:val="Odstavec1-1a"/>
        <w:spacing w:after="0"/>
      </w:pPr>
      <w:r w:rsidRPr="008E1138">
        <w:rPr>
          <w:b/>
        </w:rPr>
        <w:t>Praxe</w:t>
      </w:r>
      <w:r w:rsidRPr="00833899">
        <w:t>:</w:t>
      </w:r>
    </w:p>
    <w:p w14:paraId="3E37368D" w14:textId="781F1550" w:rsidR="00681333" w:rsidRDefault="0076703C" w:rsidP="006B2298">
      <w:pPr>
        <w:pStyle w:val="Odstavec1-1a"/>
        <w:numPr>
          <w:ilvl w:val="0"/>
          <w:numId w:val="0"/>
        </w:numPr>
        <w:spacing w:after="0"/>
        <w:ind w:left="1077"/>
      </w:pPr>
      <w:r>
        <w:t xml:space="preserve">Dodavatel doloží vyplněnou tabulku </w:t>
      </w:r>
      <w:r w:rsidRPr="00681333">
        <w:rPr>
          <w:b/>
        </w:rPr>
        <w:t>Vzor profesního životopisu</w:t>
      </w:r>
      <w:r w:rsidR="00681333" w:rsidRPr="00681333">
        <w:rPr>
          <w:b/>
        </w:rPr>
        <w:t xml:space="preserve"> – počet let praxe</w:t>
      </w:r>
      <w:r w:rsidR="00681333">
        <w:t xml:space="preserve"> u vedoucího pracovníka a alespoň jednoho člena 1. </w:t>
      </w:r>
      <w:r w:rsidR="002A7C00">
        <w:t>pracovního</w:t>
      </w:r>
      <w:r w:rsidR="00681333">
        <w:t xml:space="preserve"> týmu a </w:t>
      </w:r>
      <w:r w:rsidR="00681333" w:rsidRPr="00681333">
        <w:t>vedoucího prac</w:t>
      </w:r>
      <w:r w:rsidR="00681333">
        <w:t>ovníka a alespoň jednoho člena 2</w:t>
      </w:r>
      <w:r w:rsidR="00681333" w:rsidRPr="00681333">
        <w:t xml:space="preserve">. </w:t>
      </w:r>
      <w:r w:rsidR="002A7C00">
        <w:t>pracovního</w:t>
      </w:r>
      <w:r w:rsidR="00681333" w:rsidRPr="00681333">
        <w:t xml:space="preserve"> týmu</w:t>
      </w:r>
      <w:r w:rsidR="00681333">
        <w:t xml:space="preserve"> (u ostatních členů týmu se nevyplňuje).</w:t>
      </w:r>
    </w:p>
    <w:p w14:paraId="27B1B37A" w14:textId="77777777" w:rsidR="00681333" w:rsidRDefault="00681333" w:rsidP="006B2298">
      <w:pPr>
        <w:pStyle w:val="Odstavec1-1a"/>
        <w:numPr>
          <w:ilvl w:val="0"/>
          <w:numId w:val="0"/>
        </w:numPr>
        <w:spacing w:after="0"/>
        <w:ind w:left="1077"/>
      </w:pPr>
    </w:p>
    <w:p w14:paraId="357DB05A" w14:textId="77777777" w:rsidR="0076703C" w:rsidRDefault="0035531B" w:rsidP="00452F69">
      <w:pPr>
        <w:pStyle w:val="Odstavec1-1a"/>
      </w:pPr>
      <w:r w:rsidRPr="00833899">
        <w:t xml:space="preserve">Jazykové znalosti (včetně úrovně): </w:t>
      </w:r>
    </w:p>
    <w:p w14:paraId="0458A400" w14:textId="77777777" w:rsidR="0076703C" w:rsidRDefault="0076703C" w:rsidP="0076703C">
      <w:pPr>
        <w:spacing w:after="0"/>
        <w:ind w:left="1069"/>
        <w:jc w:val="both"/>
        <w:rPr>
          <w:rFonts w:ascii="Verdana" w:hAnsi="Verdana" w:cs="Calibri"/>
        </w:rPr>
      </w:pPr>
      <w:r w:rsidRPr="00FC507A">
        <w:rPr>
          <w:rFonts w:ascii="Verdana" w:hAnsi="Verdana" w:cs="Calibri"/>
        </w:rPr>
        <w:t>vedoucí pracovník</w:t>
      </w:r>
      <w:r>
        <w:rPr>
          <w:rFonts w:ascii="Verdana" w:hAnsi="Verdana" w:cs="Calibri"/>
        </w:rPr>
        <w:t xml:space="preserve"> (u ostatních členů týmu se nevyplňuje)</w:t>
      </w:r>
    </w:p>
    <w:p w14:paraId="57985915" w14:textId="77777777" w:rsidR="0076703C" w:rsidRDefault="0076703C" w:rsidP="0076703C">
      <w:pPr>
        <w:spacing w:after="0"/>
        <w:ind w:left="1069"/>
        <w:jc w:val="both"/>
        <w:rPr>
          <w:rFonts w:ascii="Verdana" w:hAnsi="Verdana" w:cs="Calibri"/>
        </w:rPr>
      </w:pPr>
      <w:r w:rsidRPr="006166EF">
        <w:rPr>
          <w:rFonts w:ascii="Verdana" w:hAnsi="Verdana" w:cs="Calibri"/>
          <w:highlight w:val="yellow"/>
        </w:rPr>
        <w:t>je/není</w:t>
      </w:r>
      <w:r w:rsidRPr="006166EF">
        <w:rPr>
          <w:rFonts w:ascii="Verdana" w:hAnsi="Verdana" w:cs="Calibri"/>
        </w:rPr>
        <w:t xml:space="preserve"> </w:t>
      </w:r>
      <w:r w:rsidRPr="0076703C">
        <w:rPr>
          <w:rFonts w:ascii="Verdana" w:hAnsi="Verdana" w:cs="Calibri"/>
          <w:bCs/>
          <w:highlight w:val="yellow"/>
        </w:rPr>
        <w:t>[DOPLNÍ DODAVATEL</w:t>
      </w:r>
      <w:r w:rsidRPr="0076703C">
        <w:rPr>
          <w:rFonts w:ascii="Verdana" w:hAnsi="Verdana" w:cs="Calibri"/>
          <w:bCs/>
        </w:rPr>
        <w:t>]</w:t>
      </w:r>
      <w:r>
        <w:rPr>
          <w:rFonts w:ascii="Verdana" w:hAnsi="Verdana" w:cs="Calibri"/>
        </w:rPr>
        <w:t xml:space="preserve"> </w:t>
      </w:r>
      <w:r w:rsidRPr="00FC507A">
        <w:rPr>
          <w:rFonts w:ascii="Verdana" w:hAnsi="Verdana" w:cs="Calibri"/>
        </w:rPr>
        <w:t xml:space="preserve">rodilým mluvčím českého, případně slovenského jazyka </w:t>
      </w:r>
    </w:p>
    <w:p w14:paraId="0A9E669B" w14:textId="77777777" w:rsidR="0076703C" w:rsidRDefault="0076703C" w:rsidP="0076703C">
      <w:pPr>
        <w:spacing w:after="0"/>
        <w:ind w:left="1069"/>
        <w:jc w:val="both"/>
        <w:rPr>
          <w:rFonts w:ascii="Verdana" w:hAnsi="Verdana" w:cs="Calibri"/>
        </w:rPr>
      </w:pPr>
      <w:r>
        <w:rPr>
          <w:rFonts w:ascii="Verdana" w:hAnsi="Verdana" w:cs="Calibri"/>
        </w:rPr>
        <w:t>Pokud není, nutno uvést</w:t>
      </w:r>
      <w:r w:rsidRPr="00FC507A">
        <w:rPr>
          <w:rFonts w:ascii="Verdana" w:hAnsi="Verdana" w:cs="Calibri"/>
        </w:rPr>
        <w:t xml:space="preserve"> požadovan</w:t>
      </w:r>
      <w:r>
        <w:rPr>
          <w:rFonts w:ascii="Verdana" w:hAnsi="Verdana" w:cs="Calibri"/>
        </w:rPr>
        <w:t>ou</w:t>
      </w:r>
      <w:r w:rsidRPr="00FC507A">
        <w:rPr>
          <w:rFonts w:ascii="Verdana" w:hAnsi="Verdana" w:cs="Calibri"/>
        </w:rPr>
        <w:t xml:space="preserve"> úroveň C2 znalosti českého, případně slovenského jazyka dle Společného evropského referenčního rámce. </w:t>
      </w:r>
    </w:p>
    <w:p w14:paraId="1B33DF30" w14:textId="31C06BF6" w:rsidR="0035531B" w:rsidRPr="00833899" w:rsidRDefault="0035531B" w:rsidP="0076703C">
      <w:pPr>
        <w:pStyle w:val="Odstavec1-1a"/>
        <w:numPr>
          <w:ilvl w:val="0"/>
          <w:numId w:val="0"/>
        </w:numPr>
        <w:ind w:left="1077"/>
      </w:pPr>
    </w:p>
    <w:p w14:paraId="3005E3A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6CFAF50C"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7CA2843D"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lastRenderedPageBreak/>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EADF7FC" w14:textId="7758059B" w:rsidR="000E48A0" w:rsidRDefault="000E48A0" w:rsidP="00A75636">
      <w:pPr>
        <w:pStyle w:val="Doplujcdaje"/>
        <w:ind w:left="1077"/>
        <w:jc w:val="both"/>
      </w:pPr>
      <w:r w:rsidRPr="0042061D">
        <w:rPr>
          <w:sz w:val="16"/>
          <w:szCs w:val="16"/>
        </w:rPr>
        <w:t xml:space="preserve"> </w:t>
      </w:r>
    </w:p>
    <w:p w14:paraId="430F2D74" w14:textId="77777777" w:rsidR="0035531B" w:rsidRDefault="0035531B" w:rsidP="00452F69">
      <w:pPr>
        <w:pStyle w:val="Odstavec1-1a"/>
      </w:pPr>
      <w:r>
        <w:t>Jiné informace (dle uvážení dodavatele): [</w:t>
      </w:r>
      <w:r w:rsidRPr="00833899">
        <w:rPr>
          <w:highlight w:val="yellow"/>
        </w:rPr>
        <w:t>DOPLNÍ DODAVATEL</w:t>
      </w:r>
      <w:r>
        <w:t>]</w:t>
      </w:r>
    </w:p>
    <w:p w14:paraId="59DA5F0E" w14:textId="77777777" w:rsidR="0042061D" w:rsidRPr="00833899" w:rsidRDefault="0042061D" w:rsidP="0042061D">
      <w:pPr>
        <w:pStyle w:val="Textbezslovn"/>
        <w:ind w:left="0"/>
      </w:pPr>
    </w:p>
    <w:p w14:paraId="55AAF90B" w14:textId="77777777" w:rsidR="0076703C" w:rsidRDefault="000E48A0" w:rsidP="000E48A0">
      <w:pPr>
        <w:pStyle w:val="Textbezslovn"/>
        <w:rPr>
          <w:b/>
        </w:rPr>
      </w:pPr>
      <w:r w:rsidRPr="0042061D">
        <w:rPr>
          <w:b/>
        </w:rPr>
        <w:t xml:space="preserve">Přílohy: </w:t>
      </w:r>
    </w:p>
    <w:p w14:paraId="08A201AD" w14:textId="53A604F6" w:rsidR="0076703C" w:rsidRPr="0042061D" w:rsidRDefault="0076703C" w:rsidP="0076703C">
      <w:pPr>
        <w:pStyle w:val="Textbezslovn"/>
        <w:numPr>
          <w:ilvl w:val="1"/>
          <w:numId w:val="16"/>
        </w:numPr>
        <w:rPr>
          <w:b/>
        </w:rPr>
      </w:pPr>
      <w:proofErr w:type="gramStart"/>
      <w:r w:rsidRPr="0076703C">
        <w:t>Tabulka :</w:t>
      </w:r>
      <w:r>
        <w:t xml:space="preserve"> </w:t>
      </w:r>
      <w:r w:rsidRPr="0076703C">
        <w:rPr>
          <w:b/>
        </w:rPr>
        <w:t>Vzor</w:t>
      </w:r>
      <w:proofErr w:type="gramEnd"/>
      <w:r w:rsidRPr="0076703C">
        <w:rPr>
          <w:b/>
        </w:rPr>
        <w:t xml:space="preserve"> profesního životopisu – počet let praxe</w:t>
      </w:r>
    </w:p>
    <w:p w14:paraId="4F9D1A30" w14:textId="50CF50EC" w:rsidR="000E48A0" w:rsidRPr="0042061D" w:rsidRDefault="000E48A0" w:rsidP="00DA7EA1">
      <w:pPr>
        <w:pStyle w:val="Textbezslovn"/>
        <w:numPr>
          <w:ilvl w:val="1"/>
          <w:numId w:val="16"/>
        </w:numPr>
        <w:rPr>
          <w:b/>
        </w:rPr>
      </w:pPr>
      <w:r w:rsidRPr="0042061D">
        <w:rPr>
          <w:b/>
        </w:rPr>
        <w:t xml:space="preserve">doklady o požadovaném vzdělání každého člena </w:t>
      </w:r>
      <w:r w:rsidR="002C235C">
        <w:rPr>
          <w:b/>
        </w:rPr>
        <w:t>realizačního týmu</w:t>
      </w:r>
      <w:r w:rsidRPr="0042061D">
        <w:rPr>
          <w:b/>
        </w:rPr>
        <w:t xml:space="preserve"> dodavatele</w:t>
      </w:r>
    </w:p>
    <w:p w14:paraId="590286CB" w14:textId="7B8F5E6B" w:rsidR="000E48A0" w:rsidRDefault="000E48A0" w:rsidP="00DA7EA1">
      <w:pPr>
        <w:pStyle w:val="Textbezslovn"/>
        <w:numPr>
          <w:ilvl w:val="1"/>
          <w:numId w:val="16"/>
        </w:numPr>
        <w:rPr>
          <w:b/>
        </w:rPr>
      </w:pPr>
      <w:r w:rsidRPr="0042061D">
        <w:rPr>
          <w:b/>
        </w:rPr>
        <w:t xml:space="preserve">doklady o odborné způsobilosti členů </w:t>
      </w:r>
      <w:r w:rsidR="002C235C">
        <w:rPr>
          <w:b/>
        </w:rPr>
        <w:t>realizačního týmu dodavatele</w:t>
      </w:r>
      <w:r w:rsidRPr="0042061D">
        <w:rPr>
          <w:b/>
        </w:rPr>
        <w:t>, u kterých jsou požadovány</w:t>
      </w:r>
    </w:p>
    <w:p w14:paraId="3D79EFBD" w14:textId="77777777" w:rsidR="00EE3C5F" w:rsidRDefault="00EE3C5F" w:rsidP="00474F4D">
      <w:r>
        <w:br w:type="page"/>
      </w:r>
    </w:p>
    <w:p w14:paraId="09EEFE87" w14:textId="77777777" w:rsidR="0035531B" w:rsidRDefault="0035531B" w:rsidP="00FE4333">
      <w:pPr>
        <w:pStyle w:val="Nadpisbezsl1-1"/>
      </w:pPr>
      <w:r>
        <w:lastRenderedPageBreak/>
        <w:t>Příloha č. 7</w:t>
      </w:r>
    </w:p>
    <w:p w14:paraId="30A744DB"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1C0947CC" w14:textId="77777777" w:rsidR="00AB1063" w:rsidRDefault="00AB1063" w:rsidP="00452F69">
      <w:pPr>
        <w:pStyle w:val="Textbezslovn"/>
      </w:pPr>
    </w:p>
    <w:p w14:paraId="2B142677" w14:textId="77777777" w:rsidR="0035531B" w:rsidRPr="00833899" w:rsidRDefault="0035531B" w:rsidP="00452F69">
      <w:pPr>
        <w:pStyle w:val="Textbezslovn"/>
        <w:ind w:left="0"/>
        <w:rPr>
          <w:rStyle w:val="Tun9b"/>
          <w:b w:val="0"/>
        </w:rPr>
      </w:pPr>
      <w:r w:rsidRPr="00452F69">
        <w:rPr>
          <w:rStyle w:val="Tun9b"/>
        </w:rPr>
        <w:t>Čestné prohlášení</w:t>
      </w:r>
    </w:p>
    <w:p w14:paraId="3F147667" w14:textId="61E32C0E" w:rsidR="0035531B" w:rsidRPr="00833899" w:rsidRDefault="0035531B" w:rsidP="00452F69">
      <w:pPr>
        <w:pStyle w:val="Textbezslovn"/>
        <w:ind w:left="0"/>
      </w:pPr>
      <w:r w:rsidRPr="00833899">
        <w:t>obchodní firma /jméno</w:t>
      </w:r>
      <w:r w:rsidR="00845C50" w:rsidRPr="00833899">
        <w:t xml:space="preserve"> a </w:t>
      </w:r>
      <w:r w:rsidRPr="00833899">
        <w:t>příjmení</w:t>
      </w:r>
      <w:r w:rsidR="00307641" w:rsidRPr="00833899">
        <w:rPr>
          <w:rStyle w:val="Znakapoznpodarou"/>
        </w:rPr>
        <w:footnoteReference w:id="3"/>
      </w:r>
      <w:r w:rsidRPr="00833899">
        <w:t xml:space="preserve">  [</w:t>
      </w:r>
      <w:r w:rsidRPr="00DE6A35">
        <w:rPr>
          <w:b/>
          <w:highlight w:val="yellow"/>
        </w:rPr>
        <w:t>DOPLNÍ DODAVATEL</w:t>
      </w:r>
      <w:r w:rsidRPr="00833899">
        <w:t>]</w:t>
      </w:r>
    </w:p>
    <w:p w14:paraId="0F0F18B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513439BD"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5B97DAE7"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BB5C88D"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7DBB3FF"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2951156" w14:textId="77777777" w:rsidR="0035531B" w:rsidRDefault="0035531B" w:rsidP="00452F69">
      <w:pPr>
        <w:pStyle w:val="Textbezslovn"/>
        <w:ind w:left="0"/>
      </w:pPr>
      <w:r w:rsidRPr="00307641">
        <w:rPr>
          <w:b/>
        </w:rPr>
        <w:t>čestně prohlašuje</w:t>
      </w:r>
      <w:r>
        <w:t>, že:</w:t>
      </w:r>
    </w:p>
    <w:p w14:paraId="2BC6BF99"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02B122A3"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608A675C"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38AC0B58" w14:textId="77777777" w:rsidR="00D139AC" w:rsidRPr="00327047" w:rsidRDefault="00D139AC" w:rsidP="00307641">
      <w:pPr>
        <w:pStyle w:val="Doplujcdaje"/>
        <w:jc w:val="both"/>
        <w:rPr>
          <w:sz w:val="16"/>
          <w:szCs w:val="16"/>
        </w:rPr>
      </w:pPr>
    </w:p>
    <w:p w14:paraId="3B3BEE0F"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05288D0B" w14:textId="77777777" w:rsidR="0035531B" w:rsidRDefault="0035531B" w:rsidP="00307641">
      <w:pPr>
        <w:pStyle w:val="Textbezslovn"/>
        <w:ind w:left="0"/>
      </w:pPr>
    </w:p>
    <w:p w14:paraId="7FB79F6E" w14:textId="77777777" w:rsidR="00307641" w:rsidRDefault="00307641" w:rsidP="00307641">
      <w:pPr>
        <w:pStyle w:val="Textbezslovn"/>
        <w:ind w:left="0"/>
      </w:pPr>
    </w:p>
    <w:p w14:paraId="426C474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4EF67209" w14:textId="77777777" w:rsidR="0035531B" w:rsidRDefault="0035531B" w:rsidP="00307641">
      <w:pPr>
        <w:pStyle w:val="Textbezslovn"/>
        <w:ind w:left="0"/>
      </w:pPr>
    </w:p>
    <w:p w14:paraId="5F81B2E9" w14:textId="77777777" w:rsidR="0035531B" w:rsidRDefault="0035531B" w:rsidP="00307641">
      <w:pPr>
        <w:pStyle w:val="Textbezslovn"/>
        <w:ind w:left="0"/>
      </w:pPr>
      <w:r>
        <w:t>Podpis osoby oprávněné jednat za dodavatele:</w:t>
      </w:r>
    </w:p>
    <w:p w14:paraId="0DB98737" w14:textId="77777777" w:rsidR="0035531B" w:rsidRDefault="0035531B" w:rsidP="00307641">
      <w:pPr>
        <w:pStyle w:val="Textbezslovn"/>
        <w:ind w:left="0"/>
      </w:pPr>
    </w:p>
    <w:p w14:paraId="2184F20B" w14:textId="77777777" w:rsidR="00307641" w:rsidRDefault="00307641" w:rsidP="00307641">
      <w:pPr>
        <w:pStyle w:val="Textbezslovn"/>
        <w:ind w:left="0"/>
      </w:pPr>
    </w:p>
    <w:p w14:paraId="04465828" w14:textId="77777777" w:rsidR="00307641" w:rsidRDefault="0035531B" w:rsidP="00307641">
      <w:pPr>
        <w:pStyle w:val="Textbezslovn"/>
        <w:ind w:left="0"/>
      </w:pPr>
      <w:r>
        <w:t>Jméno</w:t>
      </w:r>
      <w:r w:rsidR="00307641">
        <w:t>: ______________________</w:t>
      </w:r>
    </w:p>
    <w:p w14:paraId="19B0A6F0" w14:textId="77777777" w:rsidR="0035531B" w:rsidRDefault="0035531B" w:rsidP="00307641">
      <w:pPr>
        <w:pStyle w:val="Textbezslovn"/>
        <w:ind w:left="0"/>
      </w:pPr>
      <w:r>
        <w:tab/>
      </w:r>
    </w:p>
    <w:p w14:paraId="290105B4" w14:textId="77777777" w:rsidR="00307641" w:rsidRDefault="00307641" w:rsidP="00307641">
      <w:pPr>
        <w:pStyle w:val="Textbezslovn"/>
        <w:ind w:left="0"/>
      </w:pPr>
    </w:p>
    <w:p w14:paraId="27448CEE" w14:textId="77777777" w:rsidR="0035531B" w:rsidRDefault="0035531B" w:rsidP="00307641">
      <w:pPr>
        <w:pStyle w:val="Textbezslovn"/>
        <w:ind w:left="0"/>
      </w:pPr>
      <w:r>
        <w:t>Podp</w:t>
      </w:r>
      <w:r w:rsidR="00307641">
        <w:t>is: ______________________</w:t>
      </w:r>
    </w:p>
    <w:p w14:paraId="0BDF4554" w14:textId="77777777" w:rsidR="0035531B" w:rsidRDefault="0035531B" w:rsidP="00307641">
      <w:pPr>
        <w:pStyle w:val="Textbezslovn"/>
        <w:ind w:left="0"/>
      </w:pPr>
      <w:r>
        <w:t xml:space="preserve"> </w:t>
      </w:r>
    </w:p>
    <w:p w14:paraId="0F736A35" w14:textId="77777777" w:rsidR="00EE3C5F" w:rsidRDefault="00EE3C5F" w:rsidP="00452F69">
      <w:pPr>
        <w:pStyle w:val="Textbezslovn"/>
      </w:pPr>
      <w:r>
        <w:br w:type="page"/>
      </w:r>
    </w:p>
    <w:p w14:paraId="59BE19B1" w14:textId="77777777" w:rsidR="0035531B" w:rsidRDefault="0035531B" w:rsidP="00FE4333">
      <w:pPr>
        <w:pStyle w:val="Nadpisbezsl1-1"/>
      </w:pPr>
      <w:r>
        <w:lastRenderedPageBreak/>
        <w:t>Příloha č. 8</w:t>
      </w:r>
    </w:p>
    <w:p w14:paraId="6CEC7C1B"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47620BB9" w14:textId="77777777" w:rsidR="00AB1063" w:rsidRDefault="00AB1063" w:rsidP="00307641">
      <w:pPr>
        <w:pStyle w:val="Textbezslovn"/>
      </w:pPr>
    </w:p>
    <w:p w14:paraId="1768920D"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21B7A809"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6F65E7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1B946D7E" w14:textId="77777777" w:rsidR="000C27A2" w:rsidRDefault="00307641" w:rsidP="000C27A2">
            <w:pPr>
              <w:pStyle w:val="Textbezslovn"/>
              <w:ind w:left="0"/>
              <w:jc w:val="left"/>
              <w:rPr>
                <w:b/>
                <w:sz w:val="16"/>
                <w:szCs w:val="16"/>
              </w:rPr>
            </w:pPr>
            <w:r w:rsidRPr="00307641">
              <w:rPr>
                <w:b/>
                <w:sz w:val="16"/>
                <w:szCs w:val="16"/>
              </w:rPr>
              <w:t>Obchodní firma/název/jméno a příjmení</w:t>
            </w:r>
          </w:p>
          <w:p w14:paraId="1DB6144C" w14:textId="55249D51" w:rsidR="00307641" w:rsidRPr="00307641" w:rsidRDefault="00307641" w:rsidP="000C27A2">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D3575D5"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6ADC464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493FA3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F1EB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CAED8A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F810E2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5099BE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F038D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ABAD33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C46B11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D8B76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665B24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674E53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8556E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A3EC9F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5D5FE2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6B49D2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F6378E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6228E2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43E19F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9FCB37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E7E743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0E5FE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77998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48FC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9D809CC"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1820C36"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251B7804"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FFC9081" w14:textId="77777777" w:rsidR="0035531B" w:rsidRPr="00833899" w:rsidRDefault="0035531B" w:rsidP="00307641">
      <w:pPr>
        <w:pStyle w:val="Textbezslovn"/>
      </w:pPr>
    </w:p>
    <w:p w14:paraId="774083F2" w14:textId="77777777" w:rsidR="0035531B" w:rsidRDefault="0035531B" w:rsidP="00307641">
      <w:pPr>
        <w:pStyle w:val="Textbezslovn"/>
      </w:pPr>
    </w:p>
    <w:bookmarkEnd w:id="0"/>
    <w:bookmarkEnd w:id="1"/>
    <w:bookmarkEnd w:id="2"/>
    <w:bookmarkEnd w:id="3"/>
    <w:p w14:paraId="0112C804" w14:textId="145E5758" w:rsidR="002F1956" w:rsidRDefault="002F1956">
      <w:pPr>
        <w:rPr>
          <w:ins w:id="30" w:author="Pavlicová Karolína, Mgr." w:date="2021-11-24T10:30:00Z"/>
        </w:rPr>
      </w:pPr>
      <w:ins w:id="31" w:author="Pavlicová Karolína, Mgr." w:date="2021-11-24T10:30:00Z">
        <w:r>
          <w:br w:type="page"/>
        </w:r>
      </w:ins>
    </w:p>
    <w:p w14:paraId="054B14F8" w14:textId="77777777" w:rsidR="002F1956" w:rsidRDefault="002F1956" w:rsidP="002F1956">
      <w:pPr>
        <w:pStyle w:val="Nadpisbezsl1-1"/>
      </w:pPr>
      <w:r>
        <w:lastRenderedPageBreak/>
        <w:t>Příloha č. 9</w:t>
      </w:r>
    </w:p>
    <w:p w14:paraId="2C701715" w14:textId="74FDD8A7" w:rsidR="002F1956" w:rsidRPr="00BA1CFD" w:rsidRDefault="005460EB" w:rsidP="002F1956">
      <w:pPr>
        <w:pStyle w:val="Textbezslovn"/>
        <w:ind w:left="0"/>
        <w:rPr>
          <w:b/>
          <w:sz w:val="20"/>
          <w:szCs w:val="20"/>
        </w:rPr>
      </w:pPr>
      <w:r w:rsidRPr="005460EB">
        <w:rPr>
          <w:b/>
          <w:sz w:val="20"/>
          <w:szCs w:val="20"/>
        </w:rPr>
        <w:t xml:space="preserve">Ilustrativní vzor životopisu </w:t>
      </w:r>
      <w:r w:rsidR="00BF75A7">
        <w:rPr>
          <w:b/>
          <w:sz w:val="20"/>
          <w:szCs w:val="20"/>
        </w:rPr>
        <w:t>– výpočet let praxe</w:t>
      </w:r>
    </w:p>
    <w:p w14:paraId="633241D1" w14:textId="77777777" w:rsidR="002F1956" w:rsidRDefault="002F1956" w:rsidP="002F1956">
      <w:pPr>
        <w:pStyle w:val="Textbezslovn"/>
        <w:ind w:left="0"/>
      </w:pPr>
    </w:p>
    <w:sectPr w:rsidR="002F1956" w:rsidSect="00ED6360">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7C7FCA" w14:textId="77777777" w:rsidR="00B41290" w:rsidRDefault="00B41290" w:rsidP="00962258">
      <w:pPr>
        <w:spacing w:after="0" w:line="240" w:lineRule="auto"/>
      </w:pPr>
      <w:r>
        <w:separator/>
      </w:r>
    </w:p>
  </w:endnote>
  <w:endnote w:type="continuationSeparator" w:id="0">
    <w:p w14:paraId="7750AD49" w14:textId="77777777" w:rsidR="00B41290" w:rsidRDefault="00B4129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41290" w14:paraId="4AFCF8BF" w14:textId="77777777" w:rsidTr="00EB46E5">
      <w:tc>
        <w:tcPr>
          <w:tcW w:w="1361" w:type="dxa"/>
          <w:tcMar>
            <w:left w:w="0" w:type="dxa"/>
            <w:right w:w="0" w:type="dxa"/>
          </w:tcMar>
          <w:vAlign w:val="bottom"/>
        </w:tcPr>
        <w:p w14:paraId="743A9F63" w14:textId="1A2431F1" w:rsidR="00B41290" w:rsidRPr="00B8518B" w:rsidRDefault="00B41290"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07E65">
            <w:rPr>
              <w:rStyle w:val="slostrnky"/>
              <w:noProof/>
            </w:rPr>
            <w:t>36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07E65">
            <w:rPr>
              <w:rStyle w:val="slostrnky"/>
              <w:noProof/>
            </w:rPr>
            <w:t>37</w:t>
          </w:r>
          <w:r w:rsidRPr="00B8518B">
            <w:rPr>
              <w:rStyle w:val="slostrnky"/>
            </w:rPr>
            <w:fldChar w:fldCharType="end"/>
          </w:r>
        </w:p>
      </w:tc>
      <w:tc>
        <w:tcPr>
          <w:tcW w:w="284" w:type="dxa"/>
          <w:shd w:val="clear" w:color="auto" w:fill="auto"/>
          <w:tcMar>
            <w:left w:w="0" w:type="dxa"/>
            <w:right w:w="0" w:type="dxa"/>
          </w:tcMar>
        </w:tcPr>
        <w:p w14:paraId="08017E32" w14:textId="77777777" w:rsidR="00B41290" w:rsidRDefault="00B41290" w:rsidP="00B8518B">
          <w:pPr>
            <w:pStyle w:val="Zpat"/>
          </w:pPr>
        </w:p>
      </w:tc>
      <w:tc>
        <w:tcPr>
          <w:tcW w:w="425" w:type="dxa"/>
          <w:shd w:val="clear" w:color="auto" w:fill="auto"/>
          <w:tcMar>
            <w:left w:w="0" w:type="dxa"/>
            <w:right w:w="0" w:type="dxa"/>
          </w:tcMar>
        </w:tcPr>
        <w:p w14:paraId="3C5306ED" w14:textId="77777777" w:rsidR="00B41290" w:rsidRDefault="00B41290" w:rsidP="00B8518B">
          <w:pPr>
            <w:pStyle w:val="Zpat"/>
          </w:pPr>
        </w:p>
      </w:tc>
      <w:tc>
        <w:tcPr>
          <w:tcW w:w="8505" w:type="dxa"/>
        </w:tcPr>
        <w:p w14:paraId="2C63736B" w14:textId="3FC4CFE6" w:rsidR="00B41290" w:rsidRDefault="00B41290" w:rsidP="00A0152D">
          <w:pPr>
            <w:pStyle w:val="Zpat0"/>
          </w:pPr>
          <w:r w:rsidRPr="00A0152D">
            <w:t>Geodetické</w:t>
          </w:r>
          <w:r>
            <w:t xml:space="preserve"> podklady pro projekt stavby</w:t>
          </w:r>
        </w:p>
        <w:p w14:paraId="583D85DE" w14:textId="11F6AE82" w:rsidR="00B41290" w:rsidRDefault="00B41290" w:rsidP="00A0152D">
          <w:pPr>
            <w:pStyle w:val="Zpat0"/>
          </w:pPr>
          <w:r>
            <w:t>„RS 1 VRT Velká Bíteš – Brno“</w:t>
          </w:r>
        </w:p>
        <w:p w14:paraId="4B457256" w14:textId="77777777" w:rsidR="00B41290" w:rsidRDefault="00B41290" w:rsidP="00EB46E5">
          <w:pPr>
            <w:pStyle w:val="Zpat0"/>
          </w:pPr>
          <w:r>
            <w:t xml:space="preserve">Díl 1 – </w:t>
          </w:r>
          <w:r w:rsidRPr="0035531B">
            <w:rPr>
              <w:caps/>
            </w:rPr>
            <w:t>Požadavky</w:t>
          </w:r>
          <w:r>
            <w:rPr>
              <w:caps/>
            </w:rPr>
            <w:t xml:space="preserve"> a </w:t>
          </w:r>
          <w:r w:rsidRPr="0035531B">
            <w:rPr>
              <w:caps/>
            </w:rPr>
            <w:t>podmínky pro zpracování nabídky</w:t>
          </w:r>
        </w:p>
        <w:p w14:paraId="42401B2B" w14:textId="77777777" w:rsidR="00B41290" w:rsidRDefault="00B41290" w:rsidP="00392730">
          <w:pPr>
            <w:pStyle w:val="Zpat0"/>
          </w:pPr>
          <w:r>
            <w:t xml:space="preserve">Část 2 – </w:t>
          </w:r>
          <w:r w:rsidRPr="0035531B">
            <w:rPr>
              <w:caps/>
            </w:rPr>
            <w:t>Pokyny pro dodavatele</w:t>
          </w:r>
        </w:p>
        <w:p w14:paraId="305F16DD" w14:textId="77777777" w:rsidR="00B41290" w:rsidRDefault="00B41290" w:rsidP="00392730">
          <w:pPr>
            <w:pStyle w:val="Zpat0"/>
          </w:pPr>
        </w:p>
      </w:tc>
    </w:tr>
  </w:tbl>
  <w:p w14:paraId="65DF96C5" w14:textId="77777777" w:rsidR="00B41290" w:rsidRPr="00B8518B" w:rsidRDefault="00B4129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DA032" w14:textId="77777777" w:rsidR="00B41290" w:rsidRPr="00B8518B" w:rsidRDefault="00B41290" w:rsidP="00460660">
    <w:pPr>
      <w:pStyle w:val="Zpat"/>
      <w:rPr>
        <w:sz w:val="2"/>
        <w:szCs w:val="2"/>
      </w:rPr>
    </w:pPr>
  </w:p>
  <w:p w14:paraId="730758D5" w14:textId="77777777" w:rsidR="00B41290" w:rsidRPr="00460660" w:rsidRDefault="00B4129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0804AD" w14:textId="77777777" w:rsidR="00B41290" w:rsidRDefault="00B41290" w:rsidP="00962258">
      <w:pPr>
        <w:spacing w:after="0" w:line="240" w:lineRule="auto"/>
      </w:pPr>
      <w:r>
        <w:separator/>
      </w:r>
    </w:p>
  </w:footnote>
  <w:footnote w:type="continuationSeparator" w:id="0">
    <w:p w14:paraId="4008D8D2" w14:textId="77777777" w:rsidR="00B41290" w:rsidRDefault="00B41290" w:rsidP="00962258">
      <w:pPr>
        <w:spacing w:after="0" w:line="240" w:lineRule="auto"/>
      </w:pPr>
      <w:r>
        <w:continuationSeparator/>
      </w:r>
    </w:p>
  </w:footnote>
  <w:footnote w:id="1">
    <w:p w14:paraId="547242A6" w14:textId="77777777" w:rsidR="00B41290" w:rsidRDefault="00B41290" w:rsidP="004C4DC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2">
    <w:p w14:paraId="351FA232" w14:textId="77777777" w:rsidR="00B41290" w:rsidRDefault="00B41290" w:rsidP="0090773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618D4C35" w14:textId="77777777" w:rsidR="00B41290" w:rsidRDefault="00B4129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41290" w14:paraId="278F36E1" w14:textId="77777777" w:rsidTr="00C02D0A">
      <w:trPr>
        <w:trHeight w:hRule="exact" w:val="454"/>
      </w:trPr>
      <w:tc>
        <w:tcPr>
          <w:tcW w:w="1361" w:type="dxa"/>
          <w:tcMar>
            <w:top w:w="57" w:type="dxa"/>
            <w:left w:w="0" w:type="dxa"/>
            <w:right w:w="0" w:type="dxa"/>
          </w:tcMar>
        </w:tcPr>
        <w:p w14:paraId="08D83DCE" w14:textId="77777777" w:rsidR="00B41290" w:rsidRPr="00B8518B" w:rsidRDefault="00B41290" w:rsidP="00523EA7">
          <w:pPr>
            <w:pStyle w:val="Zpat"/>
            <w:rPr>
              <w:rStyle w:val="slostrnky"/>
            </w:rPr>
          </w:pPr>
        </w:p>
      </w:tc>
      <w:tc>
        <w:tcPr>
          <w:tcW w:w="3458" w:type="dxa"/>
          <w:shd w:val="clear" w:color="auto" w:fill="auto"/>
          <w:tcMar>
            <w:top w:w="57" w:type="dxa"/>
            <w:left w:w="0" w:type="dxa"/>
            <w:right w:w="0" w:type="dxa"/>
          </w:tcMar>
        </w:tcPr>
        <w:p w14:paraId="6AC7C4D3" w14:textId="77777777" w:rsidR="00B41290" w:rsidRDefault="00B41290" w:rsidP="00523EA7">
          <w:pPr>
            <w:pStyle w:val="Zpat"/>
          </w:pPr>
        </w:p>
      </w:tc>
      <w:tc>
        <w:tcPr>
          <w:tcW w:w="5698" w:type="dxa"/>
          <w:shd w:val="clear" w:color="auto" w:fill="auto"/>
          <w:tcMar>
            <w:top w:w="57" w:type="dxa"/>
            <w:left w:w="0" w:type="dxa"/>
            <w:right w:w="0" w:type="dxa"/>
          </w:tcMar>
        </w:tcPr>
        <w:p w14:paraId="0CD6CD50" w14:textId="77777777" w:rsidR="00B41290" w:rsidRPr="00D6163D" w:rsidRDefault="00B41290" w:rsidP="00D6163D">
          <w:pPr>
            <w:pStyle w:val="Druhdokumentu"/>
          </w:pPr>
        </w:p>
      </w:tc>
    </w:tr>
  </w:tbl>
  <w:p w14:paraId="3C390DC9" w14:textId="77777777" w:rsidR="00B41290" w:rsidRPr="00D6163D" w:rsidRDefault="00B4129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41290" w14:paraId="38F756C7" w14:textId="77777777" w:rsidTr="00B22106">
      <w:trPr>
        <w:trHeight w:hRule="exact" w:val="936"/>
      </w:trPr>
      <w:tc>
        <w:tcPr>
          <w:tcW w:w="1361" w:type="dxa"/>
          <w:tcMar>
            <w:left w:w="0" w:type="dxa"/>
            <w:right w:w="0" w:type="dxa"/>
          </w:tcMar>
        </w:tcPr>
        <w:p w14:paraId="3D360153" w14:textId="77777777" w:rsidR="00B41290" w:rsidRPr="00B8518B" w:rsidRDefault="00B41290" w:rsidP="00FC6389">
          <w:pPr>
            <w:pStyle w:val="Zpat"/>
            <w:rPr>
              <w:rStyle w:val="slostrnky"/>
            </w:rPr>
          </w:pPr>
        </w:p>
      </w:tc>
      <w:tc>
        <w:tcPr>
          <w:tcW w:w="3458" w:type="dxa"/>
          <w:shd w:val="clear" w:color="auto" w:fill="auto"/>
          <w:tcMar>
            <w:left w:w="0" w:type="dxa"/>
            <w:right w:w="0" w:type="dxa"/>
          </w:tcMar>
        </w:tcPr>
        <w:p w14:paraId="5BDD90BC" w14:textId="77777777" w:rsidR="00B41290" w:rsidRDefault="00B41290" w:rsidP="00FC6389">
          <w:pPr>
            <w:pStyle w:val="Zpat"/>
          </w:pPr>
        </w:p>
      </w:tc>
      <w:tc>
        <w:tcPr>
          <w:tcW w:w="5756" w:type="dxa"/>
          <w:shd w:val="clear" w:color="auto" w:fill="auto"/>
          <w:tcMar>
            <w:left w:w="0" w:type="dxa"/>
            <w:right w:w="0" w:type="dxa"/>
          </w:tcMar>
        </w:tcPr>
        <w:p w14:paraId="5E06765B" w14:textId="77777777" w:rsidR="00B41290" w:rsidRPr="00D6163D" w:rsidRDefault="00B41290" w:rsidP="00FC6389">
          <w:pPr>
            <w:pStyle w:val="Druhdokumentu"/>
          </w:pPr>
        </w:p>
      </w:tc>
    </w:tr>
    <w:tr w:rsidR="00B41290" w14:paraId="1B09C92E" w14:textId="77777777" w:rsidTr="00B22106">
      <w:trPr>
        <w:trHeight w:hRule="exact" w:val="936"/>
      </w:trPr>
      <w:tc>
        <w:tcPr>
          <w:tcW w:w="1361" w:type="dxa"/>
          <w:tcMar>
            <w:left w:w="0" w:type="dxa"/>
            <w:right w:w="0" w:type="dxa"/>
          </w:tcMar>
        </w:tcPr>
        <w:p w14:paraId="03C8E258" w14:textId="77777777" w:rsidR="00B41290" w:rsidRPr="00B8518B" w:rsidRDefault="00B41290" w:rsidP="00FC6389">
          <w:pPr>
            <w:pStyle w:val="Zpat"/>
            <w:rPr>
              <w:rStyle w:val="slostrnky"/>
            </w:rPr>
          </w:pPr>
        </w:p>
      </w:tc>
      <w:tc>
        <w:tcPr>
          <w:tcW w:w="3458" w:type="dxa"/>
          <w:shd w:val="clear" w:color="auto" w:fill="auto"/>
          <w:tcMar>
            <w:left w:w="0" w:type="dxa"/>
            <w:right w:w="0" w:type="dxa"/>
          </w:tcMar>
        </w:tcPr>
        <w:p w14:paraId="4C9FF979" w14:textId="77777777" w:rsidR="00B41290" w:rsidRDefault="00B41290" w:rsidP="00FC6389">
          <w:pPr>
            <w:pStyle w:val="Zpat"/>
          </w:pPr>
        </w:p>
      </w:tc>
      <w:tc>
        <w:tcPr>
          <w:tcW w:w="5756" w:type="dxa"/>
          <w:shd w:val="clear" w:color="auto" w:fill="auto"/>
          <w:tcMar>
            <w:left w:w="0" w:type="dxa"/>
            <w:right w:w="0" w:type="dxa"/>
          </w:tcMar>
        </w:tcPr>
        <w:p w14:paraId="303276F1" w14:textId="77777777" w:rsidR="00B41290" w:rsidRPr="00D6163D" w:rsidRDefault="00B41290" w:rsidP="00FC6389">
          <w:pPr>
            <w:pStyle w:val="Druhdokumentu"/>
          </w:pPr>
        </w:p>
      </w:tc>
    </w:tr>
  </w:tbl>
  <w:p w14:paraId="6177A414" w14:textId="77777777" w:rsidR="00B41290" w:rsidRPr="00D6163D" w:rsidRDefault="00B41290" w:rsidP="00FC6389">
    <w:pPr>
      <w:pStyle w:val="Zhlav"/>
      <w:rPr>
        <w:sz w:val="8"/>
        <w:szCs w:val="8"/>
      </w:rPr>
    </w:pPr>
    <w:r>
      <w:rPr>
        <w:noProof/>
        <w:lang w:eastAsia="cs-CZ"/>
      </w:rPr>
      <w:drawing>
        <wp:anchor distT="0" distB="0" distL="114300" distR="114300" simplePos="0" relativeHeight="251672576" behindDoc="0" locked="1" layoutInCell="1" allowOverlap="1" wp14:anchorId="03E9C717" wp14:editId="3A8768AA">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45DE8036" w14:textId="77777777" w:rsidR="00B41290" w:rsidRPr="00460660" w:rsidRDefault="00B4129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A20A50"/>
    <w:multiLevelType w:val="multilevel"/>
    <w:tmpl w:val="579EA26C"/>
    <w:lvl w:ilvl="0">
      <w:start w:val="11"/>
      <w:numFmt w:val="decimal"/>
      <w:lvlText w:val="%1."/>
      <w:lvlJc w:val="left"/>
      <w:pPr>
        <w:ind w:left="660" w:hanging="660"/>
      </w:pPr>
      <w:rPr>
        <w:rFonts w:hint="default"/>
        <w:b w:val="0"/>
        <w:sz w:val="18"/>
        <w:szCs w:val="18"/>
      </w:rPr>
    </w:lvl>
    <w:lvl w:ilvl="1">
      <w:start w:val="3"/>
      <w:numFmt w:val="decimal"/>
      <w:lvlText w:val="%1.%2."/>
      <w:lvlJc w:val="left"/>
      <w:pPr>
        <w:ind w:left="720" w:hanging="72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2" w15:restartNumberingAfterBreak="0">
    <w:nsid w:val="051068CB"/>
    <w:multiLevelType w:val="hybridMultilevel"/>
    <w:tmpl w:val="1FDA64B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0036BEB"/>
    <w:multiLevelType w:val="hybridMultilevel"/>
    <w:tmpl w:val="AD540D52"/>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129D41AA"/>
    <w:multiLevelType w:val="hybridMultilevel"/>
    <w:tmpl w:val="A43ABDDC"/>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6" w15:restartNumberingAfterBreak="0">
    <w:nsid w:val="14C91EB9"/>
    <w:multiLevelType w:val="hybridMultilevel"/>
    <w:tmpl w:val="D1CC354A"/>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7" w15:restartNumberingAfterBreak="0">
    <w:nsid w:val="15115180"/>
    <w:multiLevelType w:val="hybridMultilevel"/>
    <w:tmpl w:val="C18A6A5C"/>
    <w:lvl w:ilvl="0" w:tplc="E576A4BA">
      <w:start w:val="22"/>
      <w:numFmt w:val="bullet"/>
      <w:lvlText w:val="-"/>
      <w:lvlJc w:val="left"/>
      <w:pPr>
        <w:ind w:left="1429" w:hanging="360"/>
      </w:pPr>
      <w:rPr>
        <w:rFonts w:ascii="Verdana" w:eastAsiaTheme="minorHAnsi" w:hAnsi="Verdana" w:cstheme="minorBidi"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2A2C058C"/>
    <w:multiLevelType w:val="hybridMultilevel"/>
    <w:tmpl w:val="01F43A34"/>
    <w:lvl w:ilvl="0" w:tplc="2A42737C">
      <w:start w:val="1"/>
      <w:numFmt w:val="lowerLetter"/>
      <w:lvlText w:val="%1)"/>
      <w:lvlJc w:val="left"/>
      <w:pPr>
        <w:ind w:left="720" w:hanging="360"/>
      </w:pPr>
      <w:rPr>
        <w:rFonts w:ascii="Verdana" w:eastAsia="Verdana" w:hAnsi="Verdana"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ABC3AF2"/>
    <w:multiLevelType w:val="hybridMultilevel"/>
    <w:tmpl w:val="DB3C1E96"/>
    <w:lvl w:ilvl="0" w:tplc="04050005">
      <w:start w:val="1"/>
      <w:numFmt w:val="bullet"/>
      <w:lvlText w:val=""/>
      <w:lvlJc w:val="left"/>
      <w:pPr>
        <w:ind w:left="1794" w:hanging="360"/>
      </w:pPr>
      <w:rPr>
        <w:rFonts w:ascii="Wingdings" w:hAnsi="Wingdings" w:hint="default"/>
      </w:rPr>
    </w:lvl>
    <w:lvl w:ilvl="1" w:tplc="04050003" w:tentative="1">
      <w:start w:val="1"/>
      <w:numFmt w:val="bullet"/>
      <w:lvlText w:val="o"/>
      <w:lvlJc w:val="left"/>
      <w:pPr>
        <w:ind w:left="2514" w:hanging="360"/>
      </w:pPr>
      <w:rPr>
        <w:rFonts w:ascii="Courier New" w:hAnsi="Courier New" w:cs="Courier New" w:hint="default"/>
      </w:rPr>
    </w:lvl>
    <w:lvl w:ilvl="2" w:tplc="04050005" w:tentative="1">
      <w:start w:val="1"/>
      <w:numFmt w:val="bullet"/>
      <w:lvlText w:val=""/>
      <w:lvlJc w:val="left"/>
      <w:pPr>
        <w:ind w:left="3234" w:hanging="360"/>
      </w:pPr>
      <w:rPr>
        <w:rFonts w:ascii="Wingdings" w:hAnsi="Wingdings" w:hint="default"/>
      </w:rPr>
    </w:lvl>
    <w:lvl w:ilvl="3" w:tplc="04050001" w:tentative="1">
      <w:start w:val="1"/>
      <w:numFmt w:val="bullet"/>
      <w:lvlText w:val=""/>
      <w:lvlJc w:val="left"/>
      <w:pPr>
        <w:ind w:left="3954" w:hanging="360"/>
      </w:pPr>
      <w:rPr>
        <w:rFonts w:ascii="Symbol" w:hAnsi="Symbol" w:hint="default"/>
      </w:rPr>
    </w:lvl>
    <w:lvl w:ilvl="4" w:tplc="04050003" w:tentative="1">
      <w:start w:val="1"/>
      <w:numFmt w:val="bullet"/>
      <w:lvlText w:val="o"/>
      <w:lvlJc w:val="left"/>
      <w:pPr>
        <w:ind w:left="4674" w:hanging="360"/>
      </w:pPr>
      <w:rPr>
        <w:rFonts w:ascii="Courier New" w:hAnsi="Courier New" w:cs="Courier New" w:hint="default"/>
      </w:rPr>
    </w:lvl>
    <w:lvl w:ilvl="5" w:tplc="04050005" w:tentative="1">
      <w:start w:val="1"/>
      <w:numFmt w:val="bullet"/>
      <w:lvlText w:val=""/>
      <w:lvlJc w:val="left"/>
      <w:pPr>
        <w:ind w:left="5394" w:hanging="360"/>
      </w:pPr>
      <w:rPr>
        <w:rFonts w:ascii="Wingdings" w:hAnsi="Wingdings" w:hint="default"/>
      </w:rPr>
    </w:lvl>
    <w:lvl w:ilvl="6" w:tplc="04050001" w:tentative="1">
      <w:start w:val="1"/>
      <w:numFmt w:val="bullet"/>
      <w:lvlText w:val=""/>
      <w:lvlJc w:val="left"/>
      <w:pPr>
        <w:ind w:left="6114" w:hanging="360"/>
      </w:pPr>
      <w:rPr>
        <w:rFonts w:ascii="Symbol" w:hAnsi="Symbol" w:hint="default"/>
      </w:rPr>
    </w:lvl>
    <w:lvl w:ilvl="7" w:tplc="04050003" w:tentative="1">
      <w:start w:val="1"/>
      <w:numFmt w:val="bullet"/>
      <w:lvlText w:val="o"/>
      <w:lvlJc w:val="left"/>
      <w:pPr>
        <w:ind w:left="6834" w:hanging="360"/>
      </w:pPr>
      <w:rPr>
        <w:rFonts w:ascii="Courier New" w:hAnsi="Courier New" w:cs="Courier New" w:hint="default"/>
      </w:rPr>
    </w:lvl>
    <w:lvl w:ilvl="8" w:tplc="04050005" w:tentative="1">
      <w:start w:val="1"/>
      <w:numFmt w:val="bullet"/>
      <w:lvlText w:val=""/>
      <w:lvlJc w:val="left"/>
      <w:pPr>
        <w:ind w:left="7554" w:hanging="360"/>
      </w:pPr>
      <w:rPr>
        <w:rFonts w:ascii="Wingdings" w:hAnsi="Wingdings" w:hint="default"/>
      </w:rPr>
    </w:lvl>
  </w:abstractNum>
  <w:abstractNum w:abstractNumId="12"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3" w15:restartNumberingAfterBreak="0">
    <w:nsid w:val="2D8B5B32"/>
    <w:multiLevelType w:val="hybridMultilevel"/>
    <w:tmpl w:val="8D1E1BB8"/>
    <w:lvl w:ilvl="0" w:tplc="E576A4BA">
      <w:start w:val="22"/>
      <w:numFmt w:val="bullet"/>
      <w:lvlText w:val="-"/>
      <w:lvlJc w:val="left"/>
      <w:pPr>
        <w:ind w:left="1457" w:hanging="360"/>
      </w:pPr>
      <w:rPr>
        <w:rFonts w:ascii="Verdana" w:eastAsiaTheme="minorHAnsi" w:hAnsi="Verdana" w:cstheme="minorBidi"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4" w15:restartNumberingAfterBreak="0">
    <w:nsid w:val="2E0241C6"/>
    <w:multiLevelType w:val="hybridMultilevel"/>
    <w:tmpl w:val="D704642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5" w15:restartNumberingAfterBreak="0">
    <w:nsid w:val="3088135C"/>
    <w:multiLevelType w:val="hybridMultilevel"/>
    <w:tmpl w:val="DF5A3608"/>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6" w15:restartNumberingAfterBreak="0">
    <w:nsid w:val="349D2144"/>
    <w:multiLevelType w:val="multilevel"/>
    <w:tmpl w:val="C3784B92"/>
    <w:lvl w:ilvl="0">
      <w:start w:val="1"/>
      <w:numFmt w:val="bullet"/>
      <w:lvlText w:val=""/>
      <w:lvlJc w:val="left"/>
      <w:pPr>
        <w:tabs>
          <w:tab w:val="num" w:pos="1077"/>
        </w:tabs>
        <w:ind w:left="1077" w:hanging="340"/>
      </w:pPr>
      <w:rPr>
        <w:rFonts w:ascii="Symbol" w:hAnsi="Symbol"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8863C79"/>
    <w:multiLevelType w:val="hybridMultilevel"/>
    <w:tmpl w:val="E9F285A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8"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9" w15:restartNumberingAfterBreak="0">
    <w:nsid w:val="3BC109F7"/>
    <w:multiLevelType w:val="multilevel"/>
    <w:tmpl w:val="92D0A8F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b w:val="0"/>
      </w:rPr>
    </w:lvl>
    <w:lvl w:ilvl="2">
      <w:start w:val="1"/>
      <w:numFmt w:val="decimal"/>
      <w:pStyle w:val="podlnek"/>
      <w:suff w:val="space"/>
      <w:lvlText w:val="%1.%2.%3."/>
      <w:lvlJc w:val="right"/>
      <w:pPr>
        <w:ind w:left="1134" w:firstLine="0"/>
      </w:pPr>
      <w:rPr>
        <w:rFonts w:hint="default"/>
        <w:b w:val="0"/>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20"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44D14CBD"/>
    <w:multiLevelType w:val="hybridMultilevel"/>
    <w:tmpl w:val="753258C6"/>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48DC64F1"/>
    <w:multiLevelType w:val="hybridMultilevel"/>
    <w:tmpl w:val="3D8457DC"/>
    <w:lvl w:ilvl="0" w:tplc="E576A4BA">
      <w:start w:val="22"/>
      <w:numFmt w:val="bullet"/>
      <w:lvlText w:val="-"/>
      <w:lvlJc w:val="left"/>
      <w:pPr>
        <w:ind w:left="1437" w:hanging="360"/>
      </w:pPr>
      <w:rPr>
        <w:rFonts w:ascii="Verdana" w:eastAsiaTheme="minorHAnsi" w:hAnsi="Verdana" w:cstheme="minorBidi"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23" w15:restartNumberingAfterBreak="0">
    <w:nsid w:val="49A57AF5"/>
    <w:multiLevelType w:val="hybridMultilevel"/>
    <w:tmpl w:val="F86E31F4"/>
    <w:lvl w:ilvl="0" w:tplc="E576A4BA">
      <w:start w:val="22"/>
      <w:numFmt w:val="bullet"/>
      <w:lvlText w:val="-"/>
      <w:lvlJc w:val="left"/>
      <w:pPr>
        <w:ind w:left="1097" w:hanging="360"/>
      </w:pPr>
      <w:rPr>
        <w:rFonts w:ascii="Verdana" w:eastAsiaTheme="minorHAnsi" w:hAnsi="Verdana" w:cstheme="minorBidi" w:hint="default"/>
      </w:rPr>
    </w:lvl>
    <w:lvl w:ilvl="1" w:tplc="04050003">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24" w15:restartNumberingAfterBreak="0">
    <w:nsid w:val="5078614F"/>
    <w:multiLevelType w:val="hybridMultilevel"/>
    <w:tmpl w:val="3AC4055A"/>
    <w:lvl w:ilvl="0" w:tplc="E576A4BA">
      <w:start w:val="22"/>
      <w:numFmt w:val="bullet"/>
      <w:lvlText w:val="-"/>
      <w:lvlJc w:val="left"/>
      <w:pPr>
        <w:ind w:left="1429" w:hanging="360"/>
      </w:pPr>
      <w:rPr>
        <w:rFonts w:ascii="Verdana" w:eastAsiaTheme="minorHAnsi" w:hAnsi="Verdana" w:cstheme="minorBidi"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5" w15:restartNumberingAfterBreak="0">
    <w:nsid w:val="532E4E6B"/>
    <w:multiLevelType w:val="hybridMultilevel"/>
    <w:tmpl w:val="68AE4F12"/>
    <w:lvl w:ilvl="0" w:tplc="E576A4BA">
      <w:start w:val="22"/>
      <w:numFmt w:val="bullet"/>
      <w:lvlText w:val="-"/>
      <w:lvlJc w:val="left"/>
      <w:pPr>
        <w:ind w:left="1457" w:hanging="360"/>
      </w:pPr>
      <w:rPr>
        <w:rFonts w:ascii="Verdana" w:eastAsiaTheme="minorHAnsi" w:hAnsi="Verdana" w:cstheme="minorBidi"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6" w15:restartNumberingAfterBreak="0">
    <w:nsid w:val="54AE6858"/>
    <w:multiLevelType w:val="multilevel"/>
    <w:tmpl w:val="668204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54B90965"/>
    <w:multiLevelType w:val="hybridMultilevel"/>
    <w:tmpl w:val="483ED40A"/>
    <w:lvl w:ilvl="0" w:tplc="0405000B">
      <w:start w:val="1"/>
      <w:numFmt w:val="bullet"/>
      <w:lvlText w:val=""/>
      <w:lvlJc w:val="left"/>
      <w:pPr>
        <w:ind w:left="2758" w:hanging="360"/>
      </w:pPr>
      <w:rPr>
        <w:rFonts w:ascii="Wingdings" w:hAnsi="Wingdings" w:hint="default"/>
      </w:rPr>
    </w:lvl>
    <w:lvl w:ilvl="1" w:tplc="04050003" w:tentative="1">
      <w:start w:val="1"/>
      <w:numFmt w:val="bullet"/>
      <w:lvlText w:val="o"/>
      <w:lvlJc w:val="left"/>
      <w:pPr>
        <w:ind w:left="3478" w:hanging="360"/>
      </w:pPr>
      <w:rPr>
        <w:rFonts w:ascii="Courier New" w:hAnsi="Courier New" w:cs="Courier New" w:hint="default"/>
      </w:rPr>
    </w:lvl>
    <w:lvl w:ilvl="2" w:tplc="04050005" w:tentative="1">
      <w:start w:val="1"/>
      <w:numFmt w:val="bullet"/>
      <w:lvlText w:val=""/>
      <w:lvlJc w:val="left"/>
      <w:pPr>
        <w:ind w:left="4198" w:hanging="360"/>
      </w:pPr>
      <w:rPr>
        <w:rFonts w:ascii="Wingdings" w:hAnsi="Wingdings" w:hint="default"/>
      </w:rPr>
    </w:lvl>
    <w:lvl w:ilvl="3" w:tplc="04050001" w:tentative="1">
      <w:start w:val="1"/>
      <w:numFmt w:val="bullet"/>
      <w:lvlText w:val=""/>
      <w:lvlJc w:val="left"/>
      <w:pPr>
        <w:ind w:left="4918" w:hanging="360"/>
      </w:pPr>
      <w:rPr>
        <w:rFonts w:ascii="Symbol" w:hAnsi="Symbol" w:hint="default"/>
      </w:rPr>
    </w:lvl>
    <w:lvl w:ilvl="4" w:tplc="04050003" w:tentative="1">
      <w:start w:val="1"/>
      <w:numFmt w:val="bullet"/>
      <w:lvlText w:val="o"/>
      <w:lvlJc w:val="left"/>
      <w:pPr>
        <w:ind w:left="5638" w:hanging="360"/>
      </w:pPr>
      <w:rPr>
        <w:rFonts w:ascii="Courier New" w:hAnsi="Courier New" w:cs="Courier New" w:hint="default"/>
      </w:rPr>
    </w:lvl>
    <w:lvl w:ilvl="5" w:tplc="04050005" w:tentative="1">
      <w:start w:val="1"/>
      <w:numFmt w:val="bullet"/>
      <w:lvlText w:val=""/>
      <w:lvlJc w:val="left"/>
      <w:pPr>
        <w:ind w:left="6358" w:hanging="360"/>
      </w:pPr>
      <w:rPr>
        <w:rFonts w:ascii="Wingdings" w:hAnsi="Wingdings" w:hint="default"/>
      </w:rPr>
    </w:lvl>
    <w:lvl w:ilvl="6" w:tplc="04050001" w:tentative="1">
      <w:start w:val="1"/>
      <w:numFmt w:val="bullet"/>
      <w:lvlText w:val=""/>
      <w:lvlJc w:val="left"/>
      <w:pPr>
        <w:ind w:left="7078" w:hanging="360"/>
      </w:pPr>
      <w:rPr>
        <w:rFonts w:ascii="Symbol" w:hAnsi="Symbol" w:hint="default"/>
      </w:rPr>
    </w:lvl>
    <w:lvl w:ilvl="7" w:tplc="04050003" w:tentative="1">
      <w:start w:val="1"/>
      <w:numFmt w:val="bullet"/>
      <w:lvlText w:val="o"/>
      <w:lvlJc w:val="left"/>
      <w:pPr>
        <w:ind w:left="7798" w:hanging="360"/>
      </w:pPr>
      <w:rPr>
        <w:rFonts w:ascii="Courier New" w:hAnsi="Courier New" w:cs="Courier New" w:hint="default"/>
      </w:rPr>
    </w:lvl>
    <w:lvl w:ilvl="8" w:tplc="04050005" w:tentative="1">
      <w:start w:val="1"/>
      <w:numFmt w:val="bullet"/>
      <w:lvlText w:val=""/>
      <w:lvlJc w:val="left"/>
      <w:pPr>
        <w:ind w:left="8518" w:hanging="360"/>
      </w:pPr>
      <w:rPr>
        <w:rFonts w:ascii="Wingdings" w:hAnsi="Wingdings" w:hint="default"/>
      </w:rPr>
    </w:lvl>
  </w:abstractNum>
  <w:abstractNum w:abstractNumId="28" w15:restartNumberingAfterBreak="0">
    <w:nsid w:val="5AF94C52"/>
    <w:multiLevelType w:val="hybridMultilevel"/>
    <w:tmpl w:val="9C3AC4B0"/>
    <w:lvl w:ilvl="0" w:tplc="2C9605CA">
      <w:start w:val="22"/>
      <w:numFmt w:val="bullet"/>
      <w:lvlText w:val="-"/>
      <w:lvlJc w:val="left"/>
      <w:pPr>
        <w:ind w:left="1437" w:hanging="360"/>
      </w:pPr>
      <w:rPr>
        <w:rFonts w:ascii="Verdana" w:eastAsiaTheme="minorHAnsi" w:hAnsi="Verdana" w:cstheme="minorBidi" w:hint="default"/>
        <w:color w:val="auto"/>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29" w15:restartNumberingAfterBreak="0">
    <w:nsid w:val="5EA642C9"/>
    <w:multiLevelType w:val="hybridMultilevel"/>
    <w:tmpl w:val="DB3E75B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2AA3978"/>
    <w:multiLevelType w:val="hybridMultilevel"/>
    <w:tmpl w:val="8DE030EA"/>
    <w:lvl w:ilvl="0" w:tplc="2A42737C">
      <w:start w:val="1"/>
      <w:numFmt w:val="lowerLetter"/>
      <w:lvlText w:val="%1)"/>
      <w:lvlJc w:val="left"/>
      <w:pPr>
        <w:ind w:left="720" w:hanging="360"/>
      </w:pPr>
      <w:rPr>
        <w:rFonts w:ascii="Verdana" w:eastAsia="Verdana" w:hAnsi="Verdana"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4070991"/>
    <w:multiLevelType w:val="multilevel"/>
    <w:tmpl w:val="CABE99FC"/>
    <w:numStyleLink w:val="ListNumbermultilevel"/>
  </w:abstractNum>
  <w:abstractNum w:abstractNumId="33" w15:restartNumberingAfterBreak="0">
    <w:nsid w:val="75631835"/>
    <w:multiLevelType w:val="hybridMultilevel"/>
    <w:tmpl w:val="36943FF4"/>
    <w:lvl w:ilvl="0" w:tplc="C140482C">
      <w:start w:val="4"/>
      <w:numFmt w:val="bullet"/>
      <w:lvlText w:val="-"/>
      <w:lvlJc w:val="left"/>
      <w:pPr>
        <w:ind w:left="1494" w:hanging="360"/>
      </w:pPr>
      <w:rPr>
        <w:rFonts w:ascii="Verdana" w:eastAsia="Verdana" w:hAnsi="Verdana" w:cstheme="majorBidi"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3"/>
  </w:num>
  <w:num w:numId="3">
    <w:abstractNumId w:val="32"/>
  </w:num>
  <w:num w:numId="4">
    <w:abstractNumId w:val="8"/>
  </w:num>
  <w:num w:numId="5">
    <w:abstractNumId w:val="0"/>
  </w:num>
  <w:num w:numId="6">
    <w:abstractNumId w:val="12"/>
  </w:num>
  <w:num w:numId="7">
    <w:abstractNumId w:val="26"/>
  </w:num>
  <w:num w:numId="8">
    <w:abstractNumId w:val="34"/>
  </w:num>
  <w:num w:numId="9">
    <w:abstractNumId w:val="30"/>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20"/>
  </w:num>
  <w:num w:numId="17">
    <w:abstractNumId w:val="23"/>
  </w:num>
  <w:num w:numId="18">
    <w:abstractNumId w:val="11"/>
  </w:num>
  <w:num w:numId="19">
    <w:abstractNumId w:val="17"/>
  </w:num>
  <w:num w:numId="20">
    <w:abstractNumId w:val="22"/>
  </w:num>
  <w:num w:numId="21">
    <w:abstractNumId w:val="13"/>
  </w:num>
  <w:num w:numId="22">
    <w:abstractNumId w:val="16"/>
  </w:num>
  <w:num w:numId="23">
    <w:abstractNumId w:val="26"/>
  </w:num>
  <w:num w:numId="24">
    <w:abstractNumId w:val="26"/>
  </w:num>
  <w:num w:numId="25">
    <w:abstractNumId w:val="2"/>
  </w:num>
  <w:num w:numId="26">
    <w:abstractNumId w:val="6"/>
  </w:num>
  <w:num w:numId="27">
    <w:abstractNumId w:val="4"/>
  </w:num>
  <w:num w:numId="28">
    <w:abstractNumId w:val="7"/>
  </w:num>
  <w:num w:numId="29">
    <w:abstractNumId w:val="5"/>
  </w:num>
  <w:num w:numId="30">
    <w:abstractNumId w:val="28"/>
  </w:num>
  <w:num w:numId="31">
    <w:abstractNumId w:val="24"/>
  </w:num>
  <w:num w:numId="32">
    <w:abstractNumId w:val="14"/>
  </w:num>
  <w:num w:numId="33">
    <w:abstractNumId w:val="29"/>
  </w:num>
  <w:num w:numId="34">
    <w:abstractNumId w:val="25"/>
  </w:num>
  <w:num w:numId="35">
    <w:abstractNumId w:val="15"/>
  </w:num>
  <w:num w:numId="36">
    <w:abstractNumId w:val="21"/>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num>
  <w:num w:numId="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6"/>
  </w:num>
  <w:num w:numId="41">
    <w:abstractNumId w:val="26"/>
  </w:num>
  <w:num w:numId="42">
    <w:abstractNumId w:val="26"/>
  </w:num>
  <w:num w:numId="43">
    <w:abstractNumId w:val="27"/>
  </w:num>
  <w:num w:numId="44">
    <w:abstractNumId w:val="19"/>
  </w:num>
  <w:num w:numId="45">
    <w:abstractNumId w:val="33"/>
  </w:num>
  <w:num w:numId="46">
    <w:abstractNumId w:val="1"/>
  </w:num>
  <w:num w:numId="47">
    <w:abstractNumId w:val="31"/>
  </w:num>
  <w:num w:numId="48">
    <w:abstractNumId w:val="10"/>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avlicová Karolína, Mgr.">
    <w15:presenceInfo w15:providerId="AD" w15:userId="S-1-5-21-3656830906-3839017365-80349702-12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374B"/>
    <w:rsid w:val="00015A78"/>
    <w:rsid w:val="00016CFE"/>
    <w:rsid w:val="000174E8"/>
    <w:rsid w:val="00017F3C"/>
    <w:rsid w:val="00020AF4"/>
    <w:rsid w:val="0002329E"/>
    <w:rsid w:val="000259ED"/>
    <w:rsid w:val="0002621B"/>
    <w:rsid w:val="0002646A"/>
    <w:rsid w:val="000338E9"/>
    <w:rsid w:val="00036ABF"/>
    <w:rsid w:val="000407F8"/>
    <w:rsid w:val="00040961"/>
    <w:rsid w:val="00041EC8"/>
    <w:rsid w:val="000435A4"/>
    <w:rsid w:val="000466BC"/>
    <w:rsid w:val="000546A6"/>
    <w:rsid w:val="00056038"/>
    <w:rsid w:val="000569E2"/>
    <w:rsid w:val="00056B6B"/>
    <w:rsid w:val="00061318"/>
    <w:rsid w:val="000630E8"/>
    <w:rsid w:val="0006499F"/>
    <w:rsid w:val="0006588D"/>
    <w:rsid w:val="00067A5E"/>
    <w:rsid w:val="00067EE3"/>
    <w:rsid w:val="00070F9A"/>
    <w:rsid w:val="000719BB"/>
    <w:rsid w:val="0007240C"/>
    <w:rsid w:val="00072A65"/>
    <w:rsid w:val="00072C1E"/>
    <w:rsid w:val="00075902"/>
    <w:rsid w:val="000839DD"/>
    <w:rsid w:val="00087825"/>
    <w:rsid w:val="00092CC9"/>
    <w:rsid w:val="000A08F5"/>
    <w:rsid w:val="000A2EB0"/>
    <w:rsid w:val="000B34A9"/>
    <w:rsid w:val="000B3B4C"/>
    <w:rsid w:val="000B4EB8"/>
    <w:rsid w:val="000C27A2"/>
    <w:rsid w:val="000C41F2"/>
    <w:rsid w:val="000D1A44"/>
    <w:rsid w:val="000D22C4"/>
    <w:rsid w:val="000D27D1"/>
    <w:rsid w:val="000D4EB8"/>
    <w:rsid w:val="000D5E72"/>
    <w:rsid w:val="000E0150"/>
    <w:rsid w:val="000E125F"/>
    <w:rsid w:val="000E1A7F"/>
    <w:rsid w:val="000E48A0"/>
    <w:rsid w:val="000E5C25"/>
    <w:rsid w:val="000E7B48"/>
    <w:rsid w:val="000F2B3E"/>
    <w:rsid w:val="00106A0E"/>
    <w:rsid w:val="00112864"/>
    <w:rsid w:val="00114472"/>
    <w:rsid w:val="001144CE"/>
    <w:rsid w:val="00114988"/>
    <w:rsid w:val="00115069"/>
    <w:rsid w:val="001150F2"/>
    <w:rsid w:val="0011721C"/>
    <w:rsid w:val="0012178F"/>
    <w:rsid w:val="00146BCB"/>
    <w:rsid w:val="00161D52"/>
    <w:rsid w:val="001656A2"/>
    <w:rsid w:val="00165E72"/>
    <w:rsid w:val="00167969"/>
    <w:rsid w:val="00170EC5"/>
    <w:rsid w:val="001728E7"/>
    <w:rsid w:val="00172A33"/>
    <w:rsid w:val="001747C1"/>
    <w:rsid w:val="00177D6B"/>
    <w:rsid w:val="00181B42"/>
    <w:rsid w:val="00187E44"/>
    <w:rsid w:val="00191F90"/>
    <w:rsid w:val="00193D8F"/>
    <w:rsid w:val="001950C2"/>
    <w:rsid w:val="00195CAC"/>
    <w:rsid w:val="001A54C2"/>
    <w:rsid w:val="001A68BE"/>
    <w:rsid w:val="001B22B6"/>
    <w:rsid w:val="001B23A1"/>
    <w:rsid w:val="001B2E3A"/>
    <w:rsid w:val="001B4E74"/>
    <w:rsid w:val="001C19F3"/>
    <w:rsid w:val="001C5BBA"/>
    <w:rsid w:val="001C645F"/>
    <w:rsid w:val="001C761A"/>
    <w:rsid w:val="001D2492"/>
    <w:rsid w:val="001D6E71"/>
    <w:rsid w:val="001D7BDB"/>
    <w:rsid w:val="001E0A88"/>
    <w:rsid w:val="001E3D2A"/>
    <w:rsid w:val="001E409C"/>
    <w:rsid w:val="001E651D"/>
    <w:rsid w:val="001E678E"/>
    <w:rsid w:val="001E6F96"/>
    <w:rsid w:val="001F1351"/>
    <w:rsid w:val="001F15F6"/>
    <w:rsid w:val="001F3B31"/>
    <w:rsid w:val="002051F7"/>
    <w:rsid w:val="00205E0E"/>
    <w:rsid w:val="002071BB"/>
    <w:rsid w:val="00207DF5"/>
    <w:rsid w:val="00210AB8"/>
    <w:rsid w:val="002119F1"/>
    <w:rsid w:val="00213708"/>
    <w:rsid w:val="002179EA"/>
    <w:rsid w:val="00226884"/>
    <w:rsid w:val="002274A3"/>
    <w:rsid w:val="00231656"/>
    <w:rsid w:val="00231A0D"/>
    <w:rsid w:val="00231BA2"/>
    <w:rsid w:val="00233A53"/>
    <w:rsid w:val="00236BF7"/>
    <w:rsid w:val="00240455"/>
    <w:rsid w:val="00240B81"/>
    <w:rsid w:val="0024255A"/>
    <w:rsid w:val="0024571E"/>
    <w:rsid w:val="00247D01"/>
    <w:rsid w:val="0025030F"/>
    <w:rsid w:val="00253196"/>
    <w:rsid w:val="002577E4"/>
    <w:rsid w:val="00261A5B"/>
    <w:rsid w:val="00262925"/>
    <w:rsid w:val="00262E5B"/>
    <w:rsid w:val="0026385B"/>
    <w:rsid w:val="00273F3C"/>
    <w:rsid w:val="00276AFE"/>
    <w:rsid w:val="002855BA"/>
    <w:rsid w:val="00285885"/>
    <w:rsid w:val="00286F0B"/>
    <w:rsid w:val="002924B8"/>
    <w:rsid w:val="002A3B57"/>
    <w:rsid w:val="002A5F8F"/>
    <w:rsid w:val="002A7C00"/>
    <w:rsid w:val="002B0F3E"/>
    <w:rsid w:val="002B1233"/>
    <w:rsid w:val="002C04EE"/>
    <w:rsid w:val="002C1D69"/>
    <w:rsid w:val="002C235C"/>
    <w:rsid w:val="002C31BF"/>
    <w:rsid w:val="002C5F8A"/>
    <w:rsid w:val="002D5F95"/>
    <w:rsid w:val="002D7FD6"/>
    <w:rsid w:val="002E0CD7"/>
    <w:rsid w:val="002E0CFB"/>
    <w:rsid w:val="002E5C7B"/>
    <w:rsid w:val="002F1956"/>
    <w:rsid w:val="002F19D8"/>
    <w:rsid w:val="002F4333"/>
    <w:rsid w:val="002F6231"/>
    <w:rsid w:val="003038E0"/>
    <w:rsid w:val="00306677"/>
    <w:rsid w:val="00307641"/>
    <w:rsid w:val="00311F11"/>
    <w:rsid w:val="00316901"/>
    <w:rsid w:val="00326209"/>
    <w:rsid w:val="00327047"/>
    <w:rsid w:val="00327AAC"/>
    <w:rsid w:val="00327EEF"/>
    <w:rsid w:val="00331DA6"/>
    <w:rsid w:val="0033239F"/>
    <w:rsid w:val="00333C1C"/>
    <w:rsid w:val="0034274B"/>
    <w:rsid w:val="00342A8F"/>
    <w:rsid w:val="0034719F"/>
    <w:rsid w:val="00350A35"/>
    <w:rsid w:val="0035410B"/>
    <w:rsid w:val="00354757"/>
    <w:rsid w:val="0035531B"/>
    <w:rsid w:val="00355D2A"/>
    <w:rsid w:val="00355E62"/>
    <w:rsid w:val="003571D8"/>
    <w:rsid w:val="00357BC6"/>
    <w:rsid w:val="00361422"/>
    <w:rsid w:val="003616E0"/>
    <w:rsid w:val="00361A66"/>
    <w:rsid w:val="0036288F"/>
    <w:rsid w:val="00362DF0"/>
    <w:rsid w:val="003649A4"/>
    <w:rsid w:val="003717A3"/>
    <w:rsid w:val="0037545D"/>
    <w:rsid w:val="00386FF1"/>
    <w:rsid w:val="00387AAA"/>
    <w:rsid w:val="00387E3F"/>
    <w:rsid w:val="00392730"/>
    <w:rsid w:val="00392EB6"/>
    <w:rsid w:val="00394D03"/>
    <w:rsid w:val="003956C6"/>
    <w:rsid w:val="003A07C7"/>
    <w:rsid w:val="003A2C23"/>
    <w:rsid w:val="003A4513"/>
    <w:rsid w:val="003A52AD"/>
    <w:rsid w:val="003C33F2"/>
    <w:rsid w:val="003C6CE2"/>
    <w:rsid w:val="003C7B84"/>
    <w:rsid w:val="003D756E"/>
    <w:rsid w:val="003D7805"/>
    <w:rsid w:val="003E3CE3"/>
    <w:rsid w:val="003E420D"/>
    <w:rsid w:val="003E4C13"/>
    <w:rsid w:val="003E79F5"/>
    <w:rsid w:val="00404BA2"/>
    <w:rsid w:val="00407897"/>
    <w:rsid w:val="004078F3"/>
    <w:rsid w:val="00412259"/>
    <w:rsid w:val="004137A8"/>
    <w:rsid w:val="004139A7"/>
    <w:rsid w:val="00417AAC"/>
    <w:rsid w:val="0042061D"/>
    <w:rsid w:val="00425053"/>
    <w:rsid w:val="00427794"/>
    <w:rsid w:val="004317B6"/>
    <w:rsid w:val="00450F07"/>
    <w:rsid w:val="00451FB7"/>
    <w:rsid w:val="00452F69"/>
    <w:rsid w:val="00453CD3"/>
    <w:rsid w:val="00454716"/>
    <w:rsid w:val="00454BB9"/>
    <w:rsid w:val="00454F7F"/>
    <w:rsid w:val="00457346"/>
    <w:rsid w:val="00460660"/>
    <w:rsid w:val="00460F75"/>
    <w:rsid w:val="00463F9E"/>
    <w:rsid w:val="00464BA9"/>
    <w:rsid w:val="00465FDD"/>
    <w:rsid w:val="00467BC6"/>
    <w:rsid w:val="00470647"/>
    <w:rsid w:val="00474F4D"/>
    <w:rsid w:val="00476F6F"/>
    <w:rsid w:val="0048047A"/>
    <w:rsid w:val="00483969"/>
    <w:rsid w:val="00486107"/>
    <w:rsid w:val="00491827"/>
    <w:rsid w:val="004A12BE"/>
    <w:rsid w:val="004A5536"/>
    <w:rsid w:val="004B0ABF"/>
    <w:rsid w:val="004B224E"/>
    <w:rsid w:val="004B34E9"/>
    <w:rsid w:val="004C4399"/>
    <w:rsid w:val="004C4DCD"/>
    <w:rsid w:val="004C787C"/>
    <w:rsid w:val="004D010F"/>
    <w:rsid w:val="004D5285"/>
    <w:rsid w:val="004D6A8E"/>
    <w:rsid w:val="004E7A1F"/>
    <w:rsid w:val="004F1D17"/>
    <w:rsid w:val="004F3EEF"/>
    <w:rsid w:val="004F4597"/>
    <w:rsid w:val="004F4B9B"/>
    <w:rsid w:val="00501B32"/>
    <w:rsid w:val="00505753"/>
    <w:rsid w:val="0050666E"/>
    <w:rsid w:val="00511AB9"/>
    <w:rsid w:val="00513BE3"/>
    <w:rsid w:val="005210B3"/>
    <w:rsid w:val="00523096"/>
    <w:rsid w:val="00523BB5"/>
    <w:rsid w:val="00523EA7"/>
    <w:rsid w:val="005406EB"/>
    <w:rsid w:val="00540C01"/>
    <w:rsid w:val="005434A6"/>
    <w:rsid w:val="00543F07"/>
    <w:rsid w:val="0054609D"/>
    <w:rsid w:val="005460EB"/>
    <w:rsid w:val="00553375"/>
    <w:rsid w:val="005543C6"/>
    <w:rsid w:val="00555884"/>
    <w:rsid w:val="00556C7C"/>
    <w:rsid w:val="00561A0E"/>
    <w:rsid w:val="005621FF"/>
    <w:rsid w:val="00564BCA"/>
    <w:rsid w:val="00564DDD"/>
    <w:rsid w:val="00572B6C"/>
    <w:rsid w:val="00572F04"/>
    <w:rsid w:val="005736B7"/>
    <w:rsid w:val="00575E5A"/>
    <w:rsid w:val="00577A3C"/>
    <w:rsid w:val="00580245"/>
    <w:rsid w:val="005855C6"/>
    <w:rsid w:val="005A1F44"/>
    <w:rsid w:val="005A3D2F"/>
    <w:rsid w:val="005B4317"/>
    <w:rsid w:val="005B4EA5"/>
    <w:rsid w:val="005B6DDE"/>
    <w:rsid w:val="005B73B8"/>
    <w:rsid w:val="005D3C39"/>
    <w:rsid w:val="005D59D9"/>
    <w:rsid w:val="005E6218"/>
    <w:rsid w:val="005F069D"/>
    <w:rsid w:val="005F6280"/>
    <w:rsid w:val="0060115D"/>
    <w:rsid w:val="00601A8C"/>
    <w:rsid w:val="0061068E"/>
    <w:rsid w:val="006115D3"/>
    <w:rsid w:val="00612D88"/>
    <w:rsid w:val="00614036"/>
    <w:rsid w:val="0062045C"/>
    <w:rsid w:val="006228B3"/>
    <w:rsid w:val="00624EB2"/>
    <w:rsid w:val="0062741F"/>
    <w:rsid w:val="00631EAA"/>
    <w:rsid w:val="00640B30"/>
    <w:rsid w:val="00652EFD"/>
    <w:rsid w:val="00655976"/>
    <w:rsid w:val="0065610E"/>
    <w:rsid w:val="00660AD3"/>
    <w:rsid w:val="00664669"/>
    <w:rsid w:val="006670A0"/>
    <w:rsid w:val="00673F7D"/>
    <w:rsid w:val="00674099"/>
    <w:rsid w:val="006776B6"/>
    <w:rsid w:val="00681333"/>
    <w:rsid w:val="006815D0"/>
    <w:rsid w:val="00693150"/>
    <w:rsid w:val="006960F4"/>
    <w:rsid w:val="006A070D"/>
    <w:rsid w:val="006A540D"/>
    <w:rsid w:val="006A5570"/>
    <w:rsid w:val="006A65E7"/>
    <w:rsid w:val="006A689C"/>
    <w:rsid w:val="006B0901"/>
    <w:rsid w:val="006B0B03"/>
    <w:rsid w:val="006B2298"/>
    <w:rsid w:val="006B3D79"/>
    <w:rsid w:val="006B4D73"/>
    <w:rsid w:val="006B6FE4"/>
    <w:rsid w:val="006C21E8"/>
    <w:rsid w:val="006C2343"/>
    <w:rsid w:val="006C442A"/>
    <w:rsid w:val="006C4639"/>
    <w:rsid w:val="006E0578"/>
    <w:rsid w:val="006E1A48"/>
    <w:rsid w:val="006E314D"/>
    <w:rsid w:val="006E750A"/>
    <w:rsid w:val="006F439C"/>
    <w:rsid w:val="006F6B09"/>
    <w:rsid w:val="0070255F"/>
    <w:rsid w:val="007038DC"/>
    <w:rsid w:val="00706F4C"/>
    <w:rsid w:val="0070752A"/>
    <w:rsid w:val="00707E65"/>
    <w:rsid w:val="00710723"/>
    <w:rsid w:val="00711119"/>
    <w:rsid w:val="0071226D"/>
    <w:rsid w:val="007134F3"/>
    <w:rsid w:val="00723ED1"/>
    <w:rsid w:val="0072659C"/>
    <w:rsid w:val="0073461B"/>
    <w:rsid w:val="007356BD"/>
    <w:rsid w:val="00740AF5"/>
    <w:rsid w:val="00741294"/>
    <w:rsid w:val="00741DC7"/>
    <w:rsid w:val="00743525"/>
    <w:rsid w:val="00744F6A"/>
    <w:rsid w:val="00745555"/>
    <w:rsid w:val="007541A2"/>
    <w:rsid w:val="00755818"/>
    <w:rsid w:val="0076241C"/>
    <w:rsid w:val="007627A2"/>
    <w:rsid w:val="0076286B"/>
    <w:rsid w:val="00765AA1"/>
    <w:rsid w:val="00766846"/>
    <w:rsid w:val="00766DE3"/>
    <w:rsid w:val="00766F4A"/>
    <w:rsid w:val="0076703C"/>
    <w:rsid w:val="0076714B"/>
    <w:rsid w:val="0076790E"/>
    <w:rsid w:val="0077382B"/>
    <w:rsid w:val="00773DC0"/>
    <w:rsid w:val="00774789"/>
    <w:rsid w:val="0077673A"/>
    <w:rsid w:val="00780ACB"/>
    <w:rsid w:val="007816D1"/>
    <w:rsid w:val="007846E1"/>
    <w:rsid w:val="007847D6"/>
    <w:rsid w:val="00796DC1"/>
    <w:rsid w:val="007975E4"/>
    <w:rsid w:val="007A2107"/>
    <w:rsid w:val="007A5172"/>
    <w:rsid w:val="007A5BC3"/>
    <w:rsid w:val="007A67A0"/>
    <w:rsid w:val="007B0F80"/>
    <w:rsid w:val="007B570C"/>
    <w:rsid w:val="007C5FC7"/>
    <w:rsid w:val="007C6DF7"/>
    <w:rsid w:val="007C6F69"/>
    <w:rsid w:val="007D5A8D"/>
    <w:rsid w:val="007D5CD7"/>
    <w:rsid w:val="007D63FC"/>
    <w:rsid w:val="007E2234"/>
    <w:rsid w:val="007E4A6E"/>
    <w:rsid w:val="007E6155"/>
    <w:rsid w:val="007F15CE"/>
    <w:rsid w:val="007F3581"/>
    <w:rsid w:val="007F4F8F"/>
    <w:rsid w:val="007F56A7"/>
    <w:rsid w:val="00800851"/>
    <w:rsid w:val="0080165B"/>
    <w:rsid w:val="00803601"/>
    <w:rsid w:val="008047DE"/>
    <w:rsid w:val="00804D39"/>
    <w:rsid w:val="00807DD0"/>
    <w:rsid w:val="00815C1B"/>
    <w:rsid w:val="00821D01"/>
    <w:rsid w:val="00822B88"/>
    <w:rsid w:val="00825103"/>
    <w:rsid w:val="00826B7B"/>
    <w:rsid w:val="00831DE9"/>
    <w:rsid w:val="0083316B"/>
    <w:rsid w:val="00833899"/>
    <w:rsid w:val="008344CD"/>
    <w:rsid w:val="0083644F"/>
    <w:rsid w:val="0083753D"/>
    <w:rsid w:val="0084500D"/>
    <w:rsid w:val="00845C50"/>
    <w:rsid w:val="00846789"/>
    <w:rsid w:val="0085774B"/>
    <w:rsid w:val="00872044"/>
    <w:rsid w:val="0087262B"/>
    <w:rsid w:val="00875B00"/>
    <w:rsid w:val="00876D73"/>
    <w:rsid w:val="00880C57"/>
    <w:rsid w:val="00887F36"/>
    <w:rsid w:val="008A1B78"/>
    <w:rsid w:val="008A2E84"/>
    <w:rsid w:val="008A3568"/>
    <w:rsid w:val="008A4646"/>
    <w:rsid w:val="008B2021"/>
    <w:rsid w:val="008B4CEC"/>
    <w:rsid w:val="008B5FB7"/>
    <w:rsid w:val="008B60F5"/>
    <w:rsid w:val="008B7166"/>
    <w:rsid w:val="008C0335"/>
    <w:rsid w:val="008C50F3"/>
    <w:rsid w:val="008C65BC"/>
    <w:rsid w:val="008C7EFE"/>
    <w:rsid w:val="008D03B9"/>
    <w:rsid w:val="008D30C7"/>
    <w:rsid w:val="008D552B"/>
    <w:rsid w:val="008E1138"/>
    <w:rsid w:val="008E5DB4"/>
    <w:rsid w:val="008F18D6"/>
    <w:rsid w:val="008F2C9B"/>
    <w:rsid w:val="008F797B"/>
    <w:rsid w:val="0090355C"/>
    <w:rsid w:val="009043E9"/>
    <w:rsid w:val="00904780"/>
    <w:rsid w:val="0090635B"/>
    <w:rsid w:val="0090773F"/>
    <w:rsid w:val="00920DEB"/>
    <w:rsid w:val="00922385"/>
    <w:rsid w:val="009223DF"/>
    <w:rsid w:val="00922C26"/>
    <w:rsid w:val="009271DF"/>
    <w:rsid w:val="00930B79"/>
    <w:rsid w:val="00936006"/>
    <w:rsid w:val="00936091"/>
    <w:rsid w:val="00937FA4"/>
    <w:rsid w:val="00940D8A"/>
    <w:rsid w:val="00941491"/>
    <w:rsid w:val="00955C86"/>
    <w:rsid w:val="0095688C"/>
    <w:rsid w:val="00962258"/>
    <w:rsid w:val="00964860"/>
    <w:rsid w:val="00964B82"/>
    <w:rsid w:val="00965EB2"/>
    <w:rsid w:val="009678B7"/>
    <w:rsid w:val="009714CD"/>
    <w:rsid w:val="00987273"/>
    <w:rsid w:val="00992D9C"/>
    <w:rsid w:val="009930AE"/>
    <w:rsid w:val="009959F2"/>
    <w:rsid w:val="00996CB8"/>
    <w:rsid w:val="009A27BB"/>
    <w:rsid w:val="009B2E97"/>
    <w:rsid w:val="009B5146"/>
    <w:rsid w:val="009C0F4D"/>
    <w:rsid w:val="009C377D"/>
    <w:rsid w:val="009C418E"/>
    <w:rsid w:val="009C442C"/>
    <w:rsid w:val="009D20A1"/>
    <w:rsid w:val="009D7939"/>
    <w:rsid w:val="009E07F4"/>
    <w:rsid w:val="009E0B60"/>
    <w:rsid w:val="009E1AEE"/>
    <w:rsid w:val="009E44DC"/>
    <w:rsid w:val="009E7AF3"/>
    <w:rsid w:val="009F0A4C"/>
    <w:rsid w:val="009F0AC9"/>
    <w:rsid w:val="009F1474"/>
    <w:rsid w:val="009F309B"/>
    <w:rsid w:val="009F392E"/>
    <w:rsid w:val="009F53C5"/>
    <w:rsid w:val="00A0152D"/>
    <w:rsid w:val="00A031F0"/>
    <w:rsid w:val="00A066DE"/>
    <w:rsid w:val="00A0740E"/>
    <w:rsid w:val="00A12463"/>
    <w:rsid w:val="00A15641"/>
    <w:rsid w:val="00A15C00"/>
    <w:rsid w:val="00A21A6A"/>
    <w:rsid w:val="00A4050F"/>
    <w:rsid w:val="00A40C1B"/>
    <w:rsid w:val="00A43668"/>
    <w:rsid w:val="00A50641"/>
    <w:rsid w:val="00A51062"/>
    <w:rsid w:val="00A530BF"/>
    <w:rsid w:val="00A54845"/>
    <w:rsid w:val="00A6177B"/>
    <w:rsid w:val="00A66136"/>
    <w:rsid w:val="00A71189"/>
    <w:rsid w:val="00A7364A"/>
    <w:rsid w:val="00A745D3"/>
    <w:rsid w:val="00A74AED"/>
    <w:rsid w:val="00A74DCC"/>
    <w:rsid w:val="00A753ED"/>
    <w:rsid w:val="00A75636"/>
    <w:rsid w:val="00A77512"/>
    <w:rsid w:val="00A85121"/>
    <w:rsid w:val="00A94C2F"/>
    <w:rsid w:val="00A95C0A"/>
    <w:rsid w:val="00AA2FA0"/>
    <w:rsid w:val="00AA3E17"/>
    <w:rsid w:val="00AA4CBB"/>
    <w:rsid w:val="00AA65FA"/>
    <w:rsid w:val="00AA7351"/>
    <w:rsid w:val="00AB08F3"/>
    <w:rsid w:val="00AB1063"/>
    <w:rsid w:val="00AC16A9"/>
    <w:rsid w:val="00AD056F"/>
    <w:rsid w:val="00AD0C7B"/>
    <w:rsid w:val="00AD1771"/>
    <w:rsid w:val="00AD1786"/>
    <w:rsid w:val="00AD237E"/>
    <w:rsid w:val="00AD3565"/>
    <w:rsid w:val="00AD5F1A"/>
    <w:rsid w:val="00AD6731"/>
    <w:rsid w:val="00AD792A"/>
    <w:rsid w:val="00AE1D4A"/>
    <w:rsid w:val="00AE3BB4"/>
    <w:rsid w:val="00AE51DA"/>
    <w:rsid w:val="00AE6725"/>
    <w:rsid w:val="00B008D5"/>
    <w:rsid w:val="00B02F73"/>
    <w:rsid w:val="00B035B6"/>
    <w:rsid w:val="00B0619F"/>
    <w:rsid w:val="00B10CB2"/>
    <w:rsid w:val="00B13A26"/>
    <w:rsid w:val="00B159DB"/>
    <w:rsid w:val="00B15D0D"/>
    <w:rsid w:val="00B176EA"/>
    <w:rsid w:val="00B22106"/>
    <w:rsid w:val="00B22255"/>
    <w:rsid w:val="00B2309B"/>
    <w:rsid w:val="00B26E43"/>
    <w:rsid w:val="00B37789"/>
    <w:rsid w:val="00B41290"/>
    <w:rsid w:val="00B429CF"/>
    <w:rsid w:val="00B448FF"/>
    <w:rsid w:val="00B45511"/>
    <w:rsid w:val="00B52A86"/>
    <w:rsid w:val="00B53917"/>
    <w:rsid w:val="00B5431A"/>
    <w:rsid w:val="00B60046"/>
    <w:rsid w:val="00B61530"/>
    <w:rsid w:val="00B641FF"/>
    <w:rsid w:val="00B645BC"/>
    <w:rsid w:val="00B6665C"/>
    <w:rsid w:val="00B70267"/>
    <w:rsid w:val="00B7557F"/>
    <w:rsid w:val="00B75EE1"/>
    <w:rsid w:val="00B77110"/>
    <w:rsid w:val="00B77481"/>
    <w:rsid w:val="00B77C6D"/>
    <w:rsid w:val="00B80E53"/>
    <w:rsid w:val="00B82A36"/>
    <w:rsid w:val="00B8518B"/>
    <w:rsid w:val="00B87415"/>
    <w:rsid w:val="00B92D38"/>
    <w:rsid w:val="00B945D6"/>
    <w:rsid w:val="00B97CC3"/>
    <w:rsid w:val="00BA605A"/>
    <w:rsid w:val="00BA76BA"/>
    <w:rsid w:val="00BA79C8"/>
    <w:rsid w:val="00BB0BAD"/>
    <w:rsid w:val="00BB2CA2"/>
    <w:rsid w:val="00BB4AF2"/>
    <w:rsid w:val="00BB5B27"/>
    <w:rsid w:val="00BB6877"/>
    <w:rsid w:val="00BC06C4"/>
    <w:rsid w:val="00BC3CDD"/>
    <w:rsid w:val="00BC663E"/>
    <w:rsid w:val="00BC6D2B"/>
    <w:rsid w:val="00BC7A4B"/>
    <w:rsid w:val="00BD0F18"/>
    <w:rsid w:val="00BD5A0E"/>
    <w:rsid w:val="00BD7891"/>
    <w:rsid w:val="00BD7E91"/>
    <w:rsid w:val="00BD7F0D"/>
    <w:rsid w:val="00BE49F4"/>
    <w:rsid w:val="00BF2230"/>
    <w:rsid w:val="00BF75A7"/>
    <w:rsid w:val="00C00691"/>
    <w:rsid w:val="00C02D0A"/>
    <w:rsid w:val="00C03A6E"/>
    <w:rsid w:val="00C04001"/>
    <w:rsid w:val="00C05E8D"/>
    <w:rsid w:val="00C226C0"/>
    <w:rsid w:val="00C227BA"/>
    <w:rsid w:val="00C2510F"/>
    <w:rsid w:val="00C26B03"/>
    <w:rsid w:val="00C42FE6"/>
    <w:rsid w:val="00C43555"/>
    <w:rsid w:val="00C44F6A"/>
    <w:rsid w:val="00C51EDE"/>
    <w:rsid w:val="00C534C8"/>
    <w:rsid w:val="00C56641"/>
    <w:rsid w:val="00C57268"/>
    <w:rsid w:val="00C60746"/>
    <w:rsid w:val="00C6198E"/>
    <w:rsid w:val="00C65ADA"/>
    <w:rsid w:val="00C708EA"/>
    <w:rsid w:val="00C713DC"/>
    <w:rsid w:val="00C7216F"/>
    <w:rsid w:val="00C74FB7"/>
    <w:rsid w:val="00C776E5"/>
    <w:rsid w:val="00C778A5"/>
    <w:rsid w:val="00C835EE"/>
    <w:rsid w:val="00C95162"/>
    <w:rsid w:val="00C961BE"/>
    <w:rsid w:val="00C97C85"/>
    <w:rsid w:val="00CA349D"/>
    <w:rsid w:val="00CA4653"/>
    <w:rsid w:val="00CA46DA"/>
    <w:rsid w:val="00CB0422"/>
    <w:rsid w:val="00CB2B9A"/>
    <w:rsid w:val="00CB3151"/>
    <w:rsid w:val="00CB369E"/>
    <w:rsid w:val="00CB51FD"/>
    <w:rsid w:val="00CB6A37"/>
    <w:rsid w:val="00CB7684"/>
    <w:rsid w:val="00CC16CC"/>
    <w:rsid w:val="00CC3331"/>
    <w:rsid w:val="00CC413F"/>
    <w:rsid w:val="00CC4380"/>
    <w:rsid w:val="00CC7C8F"/>
    <w:rsid w:val="00CD0FA5"/>
    <w:rsid w:val="00CD1C73"/>
    <w:rsid w:val="00CD1FC4"/>
    <w:rsid w:val="00CE22D6"/>
    <w:rsid w:val="00CE6181"/>
    <w:rsid w:val="00CE7DE6"/>
    <w:rsid w:val="00CF06BF"/>
    <w:rsid w:val="00CF4237"/>
    <w:rsid w:val="00CF45CD"/>
    <w:rsid w:val="00D034A0"/>
    <w:rsid w:val="00D052C6"/>
    <w:rsid w:val="00D10973"/>
    <w:rsid w:val="00D10A2D"/>
    <w:rsid w:val="00D139AC"/>
    <w:rsid w:val="00D145E1"/>
    <w:rsid w:val="00D17943"/>
    <w:rsid w:val="00D21061"/>
    <w:rsid w:val="00D21732"/>
    <w:rsid w:val="00D2204D"/>
    <w:rsid w:val="00D22913"/>
    <w:rsid w:val="00D2541D"/>
    <w:rsid w:val="00D25FC2"/>
    <w:rsid w:val="00D2648E"/>
    <w:rsid w:val="00D37B14"/>
    <w:rsid w:val="00D4108E"/>
    <w:rsid w:val="00D45749"/>
    <w:rsid w:val="00D474A0"/>
    <w:rsid w:val="00D47E35"/>
    <w:rsid w:val="00D57BFB"/>
    <w:rsid w:val="00D6163D"/>
    <w:rsid w:val="00D6259C"/>
    <w:rsid w:val="00D7779E"/>
    <w:rsid w:val="00D8086A"/>
    <w:rsid w:val="00D831A3"/>
    <w:rsid w:val="00D860F0"/>
    <w:rsid w:val="00D8743E"/>
    <w:rsid w:val="00D9603F"/>
    <w:rsid w:val="00D97B37"/>
    <w:rsid w:val="00D97BE3"/>
    <w:rsid w:val="00DA3711"/>
    <w:rsid w:val="00DA3C4D"/>
    <w:rsid w:val="00DA3DE4"/>
    <w:rsid w:val="00DA7EA1"/>
    <w:rsid w:val="00DB0889"/>
    <w:rsid w:val="00DB619A"/>
    <w:rsid w:val="00DB6551"/>
    <w:rsid w:val="00DD0D05"/>
    <w:rsid w:val="00DD46F3"/>
    <w:rsid w:val="00DD629C"/>
    <w:rsid w:val="00DE02E6"/>
    <w:rsid w:val="00DE13ED"/>
    <w:rsid w:val="00DE51A5"/>
    <w:rsid w:val="00DE56F2"/>
    <w:rsid w:val="00DE5A68"/>
    <w:rsid w:val="00DE6A35"/>
    <w:rsid w:val="00DE7EB3"/>
    <w:rsid w:val="00DF116D"/>
    <w:rsid w:val="00DF4E3A"/>
    <w:rsid w:val="00DF6688"/>
    <w:rsid w:val="00E009D2"/>
    <w:rsid w:val="00E01EA1"/>
    <w:rsid w:val="00E06FA7"/>
    <w:rsid w:val="00E11E83"/>
    <w:rsid w:val="00E13344"/>
    <w:rsid w:val="00E15FDB"/>
    <w:rsid w:val="00E16FF7"/>
    <w:rsid w:val="00E22C30"/>
    <w:rsid w:val="00E24758"/>
    <w:rsid w:val="00E26D68"/>
    <w:rsid w:val="00E4226A"/>
    <w:rsid w:val="00E437B0"/>
    <w:rsid w:val="00E44045"/>
    <w:rsid w:val="00E4437C"/>
    <w:rsid w:val="00E4520D"/>
    <w:rsid w:val="00E530DF"/>
    <w:rsid w:val="00E618C4"/>
    <w:rsid w:val="00E7218A"/>
    <w:rsid w:val="00E73DCD"/>
    <w:rsid w:val="00E75BAE"/>
    <w:rsid w:val="00E878EE"/>
    <w:rsid w:val="00E95FC3"/>
    <w:rsid w:val="00EA6EC7"/>
    <w:rsid w:val="00EB0647"/>
    <w:rsid w:val="00EB104F"/>
    <w:rsid w:val="00EB138E"/>
    <w:rsid w:val="00EB282B"/>
    <w:rsid w:val="00EB46E5"/>
    <w:rsid w:val="00EB5D4D"/>
    <w:rsid w:val="00EC10AE"/>
    <w:rsid w:val="00EC1DDA"/>
    <w:rsid w:val="00EC7872"/>
    <w:rsid w:val="00ED0703"/>
    <w:rsid w:val="00ED0768"/>
    <w:rsid w:val="00ED116C"/>
    <w:rsid w:val="00ED14BD"/>
    <w:rsid w:val="00ED5387"/>
    <w:rsid w:val="00ED6360"/>
    <w:rsid w:val="00ED6EAE"/>
    <w:rsid w:val="00EE2244"/>
    <w:rsid w:val="00EE3C5F"/>
    <w:rsid w:val="00EE7882"/>
    <w:rsid w:val="00EF360F"/>
    <w:rsid w:val="00F016C7"/>
    <w:rsid w:val="00F063DF"/>
    <w:rsid w:val="00F12DEC"/>
    <w:rsid w:val="00F13FD2"/>
    <w:rsid w:val="00F1715C"/>
    <w:rsid w:val="00F17C45"/>
    <w:rsid w:val="00F17E8A"/>
    <w:rsid w:val="00F27019"/>
    <w:rsid w:val="00F310F8"/>
    <w:rsid w:val="00F311C6"/>
    <w:rsid w:val="00F31DDC"/>
    <w:rsid w:val="00F348C0"/>
    <w:rsid w:val="00F35939"/>
    <w:rsid w:val="00F45607"/>
    <w:rsid w:val="00F46000"/>
    <w:rsid w:val="00F4722B"/>
    <w:rsid w:val="00F50D37"/>
    <w:rsid w:val="00F54432"/>
    <w:rsid w:val="00F56869"/>
    <w:rsid w:val="00F569C6"/>
    <w:rsid w:val="00F659EB"/>
    <w:rsid w:val="00F80060"/>
    <w:rsid w:val="00F819DA"/>
    <w:rsid w:val="00F865C2"/>
    <w:rsid w:val="00F86BA6"/>
    <w:rsid w:val="00F93E20"/>
    <w:rsid w:val="00FA40A9"/>
    <w:rsid w:val="00FB3AFB"/>
    <w:rsid w:val="00FB6342"/>
    <w:rsid w:val="00FB6926"/>
    <w:rsid w:val="00FC3100"/>
    <w:rsid w:val="00FC6389"/>
    <w:rsid w:val="00FC757D"/>
    <w:rsid w:val="00FD199D"/>
    <w:rsid w:val="00FE320C"/>
    <w:rsid w:val="00FE4333"/>
    <w:rsid w:val="00FE6AEC"/>
    <w:rsid w:val="00FF2A62"/>
    <w:rsid w:val="00FF3A2E"/>
    <w:rsid w:val="00FF64EE"/>
    <w:rsid w:val="00FF7C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38B67E88"/>
  <w14:defaultImageDpi w14:val="32767"/>
  <w15:docId w15:val="{4F3C77DF-A230-493E-8864-50D25F51C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F1351"/>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AA2FA0"/>
  </w:style>
  <w:style w:type="character" w:customStyle="1" w:styleId="Odstavec1-1aChar">
    <w:name w:val="_Odstavec_1-1_a) Char"/>
    <w:basedOn w:val="Standardnpsmoodstavce"/>
    <w:link w:val="Odstavec1-1a"/>
    <w:locked/>
    <w:rsid w:val="009F0AC9"/>
  </w:style>
  <w:style w:type="paragraph" w:customStyle="1" w:styleId="Normlnlnek">
    <w:name w:val="Normální článek"/>
    <w:basedOn w:val="Nadpis1"/>
    <w:next w:val="Normlnodstavec"/>
    <w:qFormat/>
    <w:rsid w:val="00387AAA"/>
    <w:pPr>
      <w:numPr>
        <w:numId w:val="44"/>
      </w:numPr>
      <w:suppressAutoHyphens w:val="0"/>
      <w:spacing w:before="240"/>
    </w:pPr>
    <w:rPr>
      <w:rFonts w:ascii="Verdana" w:eastAsia="Times New Roman" w:hAnsi="Verdana" w:cs="Times New Roman"/>
      <w:bCs/>
      <w:iCs/>
      <w:color w:val="auto"/>
      <w:spacing w:val="0"/>
      <w:sz w:val="18"/>
      <w:szCs w:val="18"/>
    </w:rPr>
  </w:style>
  <w:style w:type="paragraph" w:customStyle="1" w:styleId="Normlnodstavec">
    <w:name w:val="Normální odstavec"/>
    <w:basedOn w:val="Nadpis2"/>
    <w:qFormat/>
    <w:rsid w:val="00387AAA"/>
    <w:pPr>
      <w:numPr>
        <w:ilvl w:val="1"/>
        <w:numId w:val="44"/>
      </w:numPr>
      <w:pBdr>
        <w:top w:val="none" w:sz="0" w:space="0" w:color="auto"/>
      </w:pBdr>
      <w:tabs>
        <w:tab w:val="left" w:pos="1361"/>
      </w:tabs>
      <w:spacing w:line="276" w:lineRule="auto"/>
    </w:pPr>
    <w:rPr>
      <w:rFonts w:ascii="Verdana" w:eastAsia="Verdana" w:hAnsi="Verdana"/>
      <w:b w:val="0"/>
      <w:bCs/>
      <w:noProof/>
      <w:color w:val="auto"/>
      <w:sz w:val="18"/>
      <w:szCs w:val="26"/>
    </w:rPr>
  </w:style>
  <w:style w:type="paragraph" w:customStyle="1" w:styleId="podlnek">
    <w:name w:val="podčlánek"/>
    <w:basedOn w:val="Nadpis3"/>
    <w:qFormat/>
    <w:rsid w:val="00387AAA"/>
    <w:pPr>
      <w:numPr>
        <w:ilvl w:val="2"/>
        <w:numId w:val="44"/>
      </w:numPr>
      <w:spacing w:before="200" w:line="276" w:lineRule="auto"/>
    </w:pPr>
    <w:rPr>
      <w:rFonts w:ascii="Verdana" w:hAnsi="Verdana"/>
      <w:b w:val="0"/>
      <w:bCs/>
      <w:color w:val="auto"/>
      <w:sz w:val="18"/>
      <w:szCs w:val="22"/>
    </w:rPr>
  </w:style>
  <w:style w:type="paragraph" w:customStyle="1" w:styleId="tabulka">
    <w:name w:val="tabulka"/>
    <w:basedOn w:val="Normln"/>
    <w:uiPriority w:val="99"/>
    <w:rsid w:val="008047DE"/>
    <w:pPr>
      <w:widowControl w:val="0"/>
      <w:spacing w:before="120" w:after="0" w:line="240" w:lineRule="exact"/>
      <w:jc w:val="center"/>
    </w:pPr>
    <w:rPr>
      <w:rFonts w:ascii="Arial" w:eastAsia="Times New Roman" w:hAnsi="Arial" w:cs="Arial"/>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572692">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714692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s://zakazky.spravazeleznic.cz/" TargetMode="Externa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56A590D8-BA99-4BAD-8238-8F7E7311C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19</TotalTime>
  <Pages>37</Pages>
  <Words>13893</Words>
  <Characters>81973</Characters>
  <Application>Microsoft Office Word</Application>
  <DocSecurity>0</DocSecurity>
  <Lines>683</Lines>
  <Paragraphs>191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95675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6</cp:revision>
  <cp:lastPrinted>2022-04-29T08:21:00Z</cp:lastPrinted>
  <dcterms:created xsi:type="dcterms:W3CDTF">2022-04-08T08:30:00Z</dcterms:created>
  <dcterms:modified xsi:type="dcterms:W3CDTF">2022-04-29T08:21:00Z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